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FA9943" w14:textId="4245319C" w:rsidR="00E86C57" w:rsidRDefault="00645D1F">
      <w:pPr>
        <w:pStyle w:val="Header"/>
        <w:tabs>
          <w:tab w:val="clear" w:pos="9639"/>
        </w:tabs>
        <w:spacing w:after="240"/>
        <w:jc w:val="right"/>
        <w:rPr>
          <w:rFonts w:ascii="Calibri" w:hAnsi="Calibri"/>
          <w:lang w:val="en-US" w:eastAsia="zh-CN"/>
        </w:rPr>
      </w:pPr>
      <w:r>
        <w:rPr>
          <w:rFonts w:ascii="Calibri" w:hAnsi="Calibri"/>
        </w:rPr>
        <w:t>Input paper:</w:t>
      </w:r>
      <w:r>
        <w:rPr>
          <w:rStyle w:val="FootnoteReference"/>
          <w:rFonts w:ascii="Calibri" w:hAnsi="Calibri"/>
          <w:sz w:val="22"/>
          <w:vertAlign w:val="superscript"/>
        </w:rPr>
        <w:footnoteReference w:id="1"/>
      </w:r>
      <w:r>
        <w:rPr>
          <w:rFonts w:ascii="Calibri" w:hAnsi="Calibri"/>
        </w:rPr>
        <w:t xml:space="preserve"> VTS</w:t>
      </w:r>
      <w:r>
        <w:rPr>
          <w:rFonts w:ascii="Calibri" w:hAnsi="Calibri"/>
          <w:lang w:eastAsia="zh-CN"/>
        </w:rPr>
        <w:t>5</w:t>
      </w:r>
      <w:r>
        <w:rPr>
          <w:rFonts w:ascii="Calibri" w:hAnsi="Calibri"/>
          <w:lang w:val="en-US" w:eastAsia="zh-CN"/>
        </w:rPr>
        <w:t>8</w:t>
      </w:r>
      <w:r>
        <w:rPr>
          <w:rFonts w:ascii="Calibri" w:hAnsi="Calibri"/>
        </w:rPr>
        <w:t>-</w:t>
      </w:r>
      <w:r w:rsidR="008C3D0A">
        <w:rPr>
          <w:rFonts w:ascii="Calibri" w:hAnsi="Calibri"/>
          <w:lang w:val="en-US" w:eastAsia="zh-CN"/>
        </w:rPr>
        <w:t>8.1.3</w:t>
      </w:r>
    </w:p>
    <w:p w14:paraId="78FA9944" w14:textId="77777777" w:rsidR="00E86C57" w:rsidRDefault="00E86C57">
      <w:pPr>
        <w:pStyle w:val="BodyText"/>
        <w:tabs>
          <w:tab w:val="left" w:pos="2835"/>
        </w:tabs>
        <w:rPr>
          <w:lang w:val="en-US"/>
        </w:rPr>
      </w:pPr>
    </w:p>
    <w:p w14:paraId="78FA9945" w14:textId="77777777" w:rsidR="00E86C57" w:rsidRDefault="00E86C57">
      <w:pPr>
        <w:pStyle w:val="BodyText"/>
        <w:tabs>
          <w:tab w:val="left" w:pos="2835"/>
        </w:tabs>
      </w:pPr>
    </w:p>
    <w:p w14:paraId="78FA9946" w14:textId="77777777" w:rsidR="00E86C57" w:rsidRDefault="00645D1F">
      <w:pPr>
        <w:pStyle w:val="BodyText"/>
        <w:tabs>
          <w:tab w:val="left" w:pos="2835"/>
        </w:tabs>
      </w:pPr>
      <w:r>
        <w:t xml:space="preserve">Input paper for the following Committee(s): </w:t>
      </w:r>
      <w:r>
        <w:tab/>
      </w:r>
      <w:r>
        <w:rPr>
          <w:sz w:val="18"/>
          <w:szCs w:val="18"/>
          <w:lang w:eastAsia="zh-CN"/>
        </w:rPr>
        <w:t xml:space="preserve">     </w:t>
      </w:r>
      <w:r>
        <w:rPr>
          <w:sz w:val="18"/>
          <w:szCs w:val="18"/>
        </w:rPr>
        <w:tab/>
      </w:r>
      <w:r>
        <w:tab/>
      </w:r>
      <w:r>
        <w:rPr>
          <w:lang w:eastAsia="zh-CN"/>
        </w:rPr>
        <w:t xml:space="preserve">              </w:t>
      </w:r>
      <w:r>
        <w:t>Purpose of paper:</w:t>
      </w:r>
    </w:p>
    <w:p w14:paraId="78FA9947" w14:textId="77777777" w:rsidR="00E86C57" w:rsidRDefault="00645D1F">
      <w:pPr>
        <w:pStyle w:val="BodyText"/>
        <w:tabs>
          <w:tab w:val="left" w:pos="1843"/>
        </w:tabs>
        <w:rPr>
          <w:b/>
          <w:sz w:val="24"/>
          <w:szCs w:val="24"/>
        </w:rPr>
      </w:pPr>
      <w:r>
        <w:rPr>
          <w:b/>
          <w:sz w:val="24"/>
          <w:szCs w:val="24"/>
        </w:rPr>
        <w:t>□</w:t>
      </w:r>
      <w:r>
        <w:t>ARM</w:t>
      </w:r>
      <w:r>
        <w:tab/>
      </w:r>
      <w:r>
        <w:rPr>
          <w:b/>
          <w:sz w:val="24"/>
          <w:szCs w:val="24"/>
        </w:rPr>
        <w:t>□</w:t>
      </w:r>
      <w:r>
        <w:t>ENG</w:t>
      </w:r>
      <w:r>
        <w:tab/>
      </w:r>
      <w:r>
        <w:tab/>
      </w:r>
      <w:r>
        <w:rPr>
          <w:b/>
          <w:sz w:val="24"/>
          <w:szCs w:val="24"/>
        </w:rPr>
        <w:t>□</w:t>
      </w:r>
      <w:r>
        <w:t>PAP</w:t>
      </w:r>
      <w:r>
        <w:rPr>
          <w:sz w:val="24"/>
          <w:szCs w:val="24"/>
        </w:rPr>
        <w:tab/>
      </w:r>
      <w:r>
        <w:rPr>
          <w:sz w:val="24"/>
          <w:szCs w:val="24"/>
        </w:rPr>
        <w:tab/>
      </w:r>
      <w:r>
        <w:rPr>
          <w:sz w:val="24"/>
          <w:szCs w:val="24"/>
        </w:rPr>
        <w:tab/>
      </w:r>
      <w:r>
        <w:rPr>
          <w:sz w:val="24"/>
          <w:szCs w:val="24"/>
        </w:rPr>
        <w:tab/>
      </w:r>
      <w:r>
        <w:rPr>
          <w:b/>
          <w:sz w:val="24"/>
          <w:szCs w:val="24"/>
        </w:rPr>
        <w:t>X</w:t>
      </w:r>
      <w:r>
        <w:rPr>
          <w:sz w:val="24"/>
          <w:szCs w:val="24"/>
        </w:rPr>
        <w:t xml:space="preserve"> Input</w:t>
      </w:r>
    </w:p>
    <w:p w14:paraId="78FA9948" w14:textId="77777777" w:rsidR="00E86C57" w:rsidRDefault="00645D1F">
      <w:pPr>
        <w:pStyle w:val="BodyText"/>
        <w:tabs>
          <w:tab w:val="left" w:pos="1843"/>
        </w:tabs>
      </w:pPr>
      <w:r>
        <w:rPr>
          <w:b/>
          <w:sz w:val="24"/>
          <w:szCs w:val="24"/>
        </w:rPr>
        <w:t>□</w:t>
      </w:r>
      <w:r>
        <w:t>DTEC</w:t>
      </w:r>
      <w:r>
        <w:rPr>
          <w:b/>
          <w:sz w:val="24"/>
          <w:szCs w:val="24"/>
        </w:rPr>
        <w:tab/>
        <w:t>X</w:t>
      </w:r>
      <w:r>
        <w:rPr>
          <w:sz w:val="24"/>
          <w:szCs w:val="24"/>
        </w:rPr>
        <w:t xml:space="preserve"> </w:t>
      </w:r>
      <w:r>
        <w:t>VTS</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b/>
          <w:sz w:val="24"/>
          <w:szCs w:val="24"/>
        </w:rPr>
        <w:t>□</w:t>
      </w:r>
      <w:r>
        <w:rPr>
          <w:sz w:val="24"/>
          <w:szCs w:val="24"/>
        </w:rPr>
        <w:t xml:space="preserve"> Information</w:t>
      </w:r>
    </w:p>
    <w:p w14:paraId="78FA9949" w14:textId="77777777" w:rsidR="00E86C57" w:rsidRDefault="00E86C57">
      <w:pPr>
        <w:pStyle w:val="BodyText"/>
        <w:tabs>
          <w:tab w:val="left" w:pos="2835"/>
        </w:tabs>
      </w:pPr>
    </w:p>
    <w:p w14:paraId="78FA994A" w14:textId="281CEA75" w:rsidR="00E86C57" w:rsidRDefault="00645D1F">
      <w:pPr>
        <w:pStyle w:val="BodyText"/>
        <w:tabs>
          <w:tab w:val="left" w:pos="2835"/>
        </w:tabs>
        <w:rPr>
          <w:lang w:val="en-US" w:eastAsia="zh-CN"/>
        </w:rPr>
      </w:pPr>
      <w:r>
        <w:t>Agenda item</w:t>
      </w:r>
      <w:r>
        <w:rPr>
          <w:rStyle w:val="FootnoteReference"/>
          <w:rFonts w:ascii="Calibri" w:hAnsi="Calibri"/>
          <w:sz w:val="22"/>
          <w:vertAlign w:val="superscript"/>
        </w:rPr>
        <w:footnoteReference w:id="2"/>
      </w:r>
      <w:r>
        <w:tab/>
      </w:r>
      <w:r>
        <w:tab/>
      </w:r>
      <w:r>
        <w:tab/>
        <w:t>8.1</w:t>
      </w:r>
    </w:p>
    <w:p w14:paraId="78FA994B" w14:textId="77777777" w:rsidR="00E86C57" w:rsidRDefault="00645D1F">
      <w:pPr>
        <w:pStyle w:val="BodyText"/>
        <w:tabs>
          <w:tab w:val="left" w:pos="2835"/>
        </w:tabs>
        <w:rPr>
          <w:lang w:eastAsia="zh-CN"/>
        </w:rPr>
      </w:pPr>
      <w:r>
        <w:t>Technical Domain / Task Number</w:t>
      </w:r>
      <w:r>
        <w:rPr>
          <w:vertAlign w:val="superscript"/>
        </w:rPr>
        <w:t>2</w:t>
      </w:r>
      <w:r>
        <w:tab/>
      </w:r>
      <w:r>
        <w:rPr>
          <w:lang w:eastAsia="zh-CN"/>
        </w:rPr>
        <w:t>1.1.4</w:t>
      </w:r>
    </w:p>
    <w:p w14:paraId="78FA994C" w14:textId="77777777" w:rsidR="00E86C57" w:rsidRDefault="00645D1F">
      <w:pPr>
        <w:pStyle w:val="BodyText"/>
        <w:tabs>
          <w:tab w:val="left" w:pos="2835"/>
        </w:tabs>
        <w:rPr>
          <w:lang w:eastAsia="zh-CN"/>
        </w:rPr>
      </w:pPr>
      <w:r>
        <w:t>Author(s) / Submitter(s)</w:t>
      </w:r>
      <w:r>
        <w:tab/>
      </w:r>
      <w:r>
        <w:tab/>
      </w:r>
      <w:r>
        <w:tab/>
      </w:r>
      <w:r>
        <w:rPr>
          <w:lang w:eastAsia="zh-CN"/>
        </w:rPr>
        <w:t>China Maritime Safety Administration</w:t>
      </w:r>
    </w:p>
    <w:p w14:paraId="78FA994D" w14:textId="77777777" w:rsidR="00E86C57" w:rsidRDefault="00E86C57">
      <w:pPr>
        <w:pStyle w:val="BodyText"/>
        <w:tabs>
          <w:tab w:val="left" w:pos="2835"/>
        </w:tabs>
        <w:rPr>
          <w:lang w:eastAsia="zh-CN"/>
        </w:rPr>
      </w:pPr>
    </w:p>
    <w:p w14:paraId="78FA994F" w14:textId="45FF7683" w:rsidR="00E86C57" w:rsidRPr="008C3D0A" w:rsidRDefault="00645D1F" w:rsidP="008C3D0A">
      <w:pPr>
        <w:pStyle w:val="Title"/>
        <w:rPr>
          <w:rFonts w:ascii="Calibri" w:eastAsia="Calibri" w:hAnsi="Calibri" w:cs="Calibri"/>
          <w:color w:val="0070C0"/>
          <w:lang w:val="en-US" w:eastAsia="zh-CN"/>
        </w:rPr>
      </w:pPr>
      <w:r>
        <w:rPr>
          <w:rFonts w:ascii="Calibri" w:eastAsia="Calibri" w:hAnsi="Calibri" w:cs="Calibri"/>
          <w:color w:val="0070C0"/>
          <w:lang w:val="en-US" w:eastAsia="zh-CN"/>
        </w:rPr>
        <w:t>Proposal on Incorporating Content Related to VTS Area Delineation into guideline G1150</w:t>
      </w:r>
    </w:p>
    <w:p w14:paraId="78FA9950" w14:textId="77777777" w:rsidR="00E86C57" w:rsidRDefault="00645D1F">
      <w:pPr>
        <w:pStyle w:val="Heading1"/>
        <w:rPr>
          <w:rFonts w:eastAsia="Calibri"/>
          <w:lang w:eastAsia="zh-CN"/>
        </w:rPr>
      </w:pPr>
      <w:r>
        <w:rPr>
          <w:rStyle w:val="Strong"/>
          <w:rFonts w:eastAsia="Helvetica"/>
          <w:b/>
          <w:szCs w:val="24"/>
          <w:shd w:val="clear" w:color="auto" w:fill="FFFFFF"/>
          <w:lang w:val="en-US"/>
        </w:rPr>
        <w:t>SUMMARY</w:t>
      </w:r>
    </w:p>
    <w:p w14:paraId="78FA9951" w14:textId="77777777" w:rsidR="00E86C57" w:rsidRDefault="00645D1F">
      <w:pPr>
        <w:pStyle w:val="BodyText"/>
        <w:rPr>
          <w:rFonts w:eastAsia="Calibri"/>
          <w:lang w:eastAsia="zh-CN"/>
        </w:rPr>
      </w:pPr>
      <w:r>
        <w:rPr>
          <w:rFonts w:eastAsia="Calibri"/>
          <w:lang w:eastAsia="zh-CN"/>
        </w:rPr>
        <w:t>Considering that "</w:t>
      </w:r>
      <w:r>
        <w:rPr>
          <w:rFonts w:asciiTheme="minorHAnsi" w:hAnsiTheme="minorHAnsi" w:cstheme="minorHAnsi"/>
          <w:lang w:val="en-US" w:eastAsia="zh-CN"/>
        </w:rPr>
        <w:t>Develop guidance on delineating the VTS area</w:t>
      </w:r>
      <w:r>
        <w:rPr>
          <w:rFonts w:eastAsia="Calibri"/>
          <w:lang w:eastAsia="zh-CN"/>
        </w:rPr>
        <w:t xml:space="preserve">" has been included in the IALA VTS </w:t>
      </w:r>
      <w:r>
        <w:rPr>
          <w:rFonts w:eastAsia="Calibri" w:hint="eastAsia"/>
          <w:lang w:val="en-US" w:eastAsia="zh-CN"/>
        </w:rPr>
        <w:t>C</w:t>
      </w:r>
      <w:r>
        <w:rPr>
          <w:rFonts w:eastAsia="Calibri"/>
          <w:lang w:eastAsia="zh-CN"/>
        </w:rPr>
        <w:t xml:space="preserve">ommittee </w:t>
      </w:r>
      <w:r>
        <w:rPr>
          <w:rFonts w:eastAsia="Calibri"/>
          <w:lang w:val="en-US" w:eastAsia="zh-CN"/>
        </w:rPr>
        <w:t>w</w:t>
      </w:r>
      <w:r>
        <w:rPr>
          <w:rFonts w:eastAsia="Calibri"/>
          <w:lang w:eastAsia="zh-CN"/>
        </w:rPr>
        <w:t xml:space="preserve">ork </w:t>
      </w:r>
      <w:r>
        <w:rPr>
          <w:rFonts w:eastAsia="Calibri"/>
          <w:lang w:val="en-US" w:eastAsia="zh-CN"/>
        </w:rPr>
        <w:t>p</w:t>
      </w:r>
      <w:r>
        <w:rPr>
          <w:rFonts w:eastAsia="Calibri"/>
          <w:lang w:eastAsia="zh-CN"/>
        </w:rPr>
        <w:t xml:space="preserve">rogramme 2023-2027, and relevant recommendations for this work were proposed at the 57th VTS </w:t>
      </w:r>
      <w:r>
        <w:rPr>
          <w:rFonts w:eastAsia="Calibri"/>
          <w:lang w:val="en-US" w:eastAsia="zh-CN"/>
        </w:rPr>
        <w:t>C</w:t>
      </w:r>
      <w:r>
        <w:rPr>
          <w:rFonts w:eastAsia="Calibri"/>
          <w:lang w:eastAsia="zh-CN"/>
        </w:rPr>
        <w:t xml:space="preserve">ommittee meeting, this proposal aims to discuss the feasibility of incorporating content related to VTS area delineation into </w:t>
      </w:r>
      <w:r>
        <w:rPr>
          <w:rFonts w:eastAsia="Calibri"/>
          <w:lang w:val="en-US" w:eastAsia="zh-CN"/>
        </w:rPr>
        <w:t>guideline G1150</w:t>
      </w:r>
      <w:r>
        <w:rPr>
          <w:rFonts w:eastAsia="Calibri"/>
          <w:lang w:eastAsia="zh-CN"/>
        </w:rPr>
        <w:t xml:space="preserve"> "Guidelines on Establishing, Planning and Implementing a VTS" (hereinafter referred to as</w:t>
      </w:r>
      <w:r>
        <w:rPr>
          <w:rFonts w:eastAsia="Calibri"/>
          <w:lang w:val="en-US" w:eastAsia="zh-CN"/>
        </w:rPr>
        <w:t xml:space="preserve"> guideline G1150</w:t>
      </w:r>
      <w:r>
        <w:rPr>
          <w:rFonts w:eastAsia="Calibri"/>
          <w:lang w:eastAsia="zh-CN"/>
        </w:rPr>
        <w:t>), the content that could be considered for inclusion, and specific suggest</w:t>
      </w:r>
      <w:r>
        <w:rPr>
          <w:rFonts w:eastAsia="Calibri"/>
          <w:lang w:eastAsia="zh-CN"/>
        </w:rPr>
        <w:t xml:space="preserve">ions for modifying </w:t>
      </w:r>
      <w:r>
        <w:rPr>
          <w:rFonts w:eastAsia="Calibri"/>
          <w:lang w:val="en-US" w:eastAsia="zh-CN"/>
        </w:rPr>
        <w:t>guideline G1150</w:t>
      </w:r>
      <w:r>
        <w:rPr>
          <w:rFonts w:eastAsia="Calibri"/>
          <w:lang w:eastAsia="zh-CN"/>
        </w:rPr>
        <w:t>.</w:t>
      </w:r>
    </w:p>
    <w:p w14:paraId="78FA9952" w14:textId="77777777" w:rsidR="00E86C57" w:rsidRDefault="00645D1F">
      <w:pPr>
        <w:pStyle w:val="Heading2"/>
        <w:numPr>
          <w:ilvl w:val="1"/>
          <w:numId w:val="17"/>
        </w:numPr>
        <w:rPr>
          <w:rFonts w:eastAsia="Calibri"/>
          <w:b/>
          <w:lang w:eastAsia="zh-CN"/>
        </w:rPr>
      </w:pPr>
      <w:r>
        <w:rPr>
          <w:rFonts w:eastAsia="Calibri"/>
          <w:b/>
          <w:lang w:eastAsia="zh-CN"/>
        </w:rPr>
        <w:t>Purpose of the Document</w:t>
      </w:r>
    </w:p>
    <w:p w14:paraId="78FA9953" w14:textId="77777777" w:rsidR="00E86C57" w:rsidRDefault="00645D1F">
      <w:pPr>
        <w:pStyle w:val="BodyText"/>
        <w:rPr>
          <w:rFonts w:eastAsia="Calibri"/>
          <w:lang w:eastAsia="zh-CN"/>
        </w:rPr>
      </w:pPr>
      <w:r>
        <w:rPr>
          <w:rFonts w:eastAsia="Calibri"/>
          <w:lang w:eastAsia="zh-CN"/>
        </w:rPr>
        <w:t>The purpose of this proposal is to provide reference and recommendations to the IALA VTS Committee for Task 1.1.4 - Develop Guid</w:t>
      </w:r>
      <w:r>
        <w:rPr>
          <w:rFonts w:eastAsia="Calibri"/>
          <w:lang w:val="en-US" w:eastAsia="zh-CN"/>
        </w:rPr>
        <w:t>ance</w:t>
      </w:r>
      <w:r>
        <w:rPr>
          <w:rFonts w:eastAsia="Calibri"/>
          <w:lang w:eastAsia="zh-CN"/>
        </w:rPr>
        <w:t xml:space="preserve"> </w:t>
      </w:r>
      <w:r>
        <w:rPr>
          <w:rFonts w:eastAsia="Calibri"/>
          <w:lang w:val="en-US" w:eastAsia="zh-CN"/>
        </w:rPr>
        <w:t>on</w:t>
      </w:r>
      <w:r>
        <w:rPr>
          <w:rFonts w:eastAsia="Calibri"/>
          <w:lang w:eastAsia="zh-CN"/>
        </w:rPr>
        <w:t xml:space="preserve"> Delineating </w:t>
      </w:r>
      <w:r>
        <w:rPr>
          <w:rFonts w:eastAsia="Calibri"/>
          <w:lang w:val="en-US" w:eastAsia="zh-CN"/>
        </w:rPr>
        <w:t xml:space="preserve">the </w:t>
      </w:r>
      <w:r>
        <w:rPr>
          <w:rFonts w:eastAsia="Calibri"/>
          <w:lang w:eastAsia="zh-CN"/>
        </w:rPr>
        <w:t>VTS Area.</w:t>
      </w:r>
    </w:p>
    <w:p w14:paraId="78FA9954" w14:textId="77777777" w:rsidR="00E86C57" w:rsidRDefault="00645D1F">
      <w:pPr>
        <w:pStyle w:val="Heading2"/>
        <w:numPr>
          <w:ilvl w:val="1"/>
          <w:numId w:val="17"/>
        </w:numPr>
        <w:rPr>
          <w:rFonts w:eastAsia="Calibri"/>
          <w:b/>
          <w:lang w:val="en-US" w:eastAsia="zh-CN"/>
        </w:rPr>
      </w:pPr>
      <w:r>
        <w:rPr>
          <w:rFonts w:eastAsia="Calibri"/>
          <w:b/>
          <w:lang w:eastAsia="zh-CN"/>
        </w:rPr>
        <w:t xml:space="preserve">Relevant </w:t>
      </w:r>
      <w:r>
        <w:rPr>
          <w:rFonts w:eastAsia="Calibri"/>
          <w:b/>
          <w:lang w:val="en-US" w:eastAsia="zh-CN"/>
        </w:rPr>
        <w:t>D</w:t>
      </w:r>
      <w:r>
        <w:rPr>
          <w:rFonts w:eastAsia="Calibri"/>
          <w:b/>
          <w:lang w:eastAsia="zh-CN"/>
        </w:rPr>
        <w:t>ocuments</w:t>
      </w:r>
    </w:p>
    <w:p w14:paraId="78FA9955" w14:textId="77777777" w:rsidR="00E86C57" w:rsidRDefault="00645D1F">
      <w:pPr>
        <w:pStyle w:val="BodyText"/>
        <w:rPr>
          <w:rFonts w:eastAsia="Calibri"/>
          <w:lang w:val="en-US" w:eastAsia="zh-CN"/>
        </w:rPr>
      </w:pPr>
      <w:r>
        <w:rPr>
          <w:rFonts w:eastAsia="Calibri"/>
          <w:lang w:val="en-US" w:eastAsia="zh-CN"/>
        </w:rPr>
        <w:t>VTS53-12.1.1-VTS Committee Task Plan 2023–2027 (2022-10-07)</w:t>
      </w:r>
    </w:p>
    <w:p w14:paraId="78FA9956" w14:textId="70D75D2E" w:rsidR="00E86C57" w:rsidRDefault="00645D1F">
      <w:pPr>
        <w:pStyle w:val="BodyText"/>
        <w:rPr>
          <w:rFonts w:eastAsia="Calibri"/>
          <w:lang w:val="en-US" w:eastAsia="zh-CN"/>
        </w:rPr>
      </w:pPr>
      <w:r>
        <w:rPr>
          <w:rFonts w:eastAsia="Calibri"/>
          <w:lang w:val="en-US" w:eastAsia="zh-CN"/>
        </w:rPr>
        <w:t xml:space="preserve">IALA, </w:t>
      </w:r>
      <w:r w:rsidR="008C3D0A">
        <w:rPr>
          <w:rFonts w:eastAsia="Calibri"/>
          <w:lang w:val="en-US" w:eastAsia="zh-CN"/>
        </w:rPr>
        <w:t>Guideline</w:t>
      </w:r>
      <w:r>
        <w:rPr>
          <w:rFonts w:eastAsia="Calibri"/>
          <w:lang w:val="en-US" w:eastAsia="zh-CN"/>
        </w:rPr>
        <w:t xml:space="preserve"> G1150</w:t>
      </w:r>
      <w:r>
        <w:rPr>
          <w:rFonts w:eastAsia="Calibri"/>
          <w:lang w:val="en-US" w:eastAsia="zh-CN"/>
        </w:rPr>
        <w:t xml:space="preserve"> Ed3.1 Establishing, Planning and Implementing a VTS</w:t>
      </w:r>
    </w:p>
    <w:p w14:paraId="78FA9957" w14:textId="77777777" w:rsidR="00E86C57" w:rsidRDefault="00645D1F">
      <w:pPr>
        <w:pStyle w:val="BodyText"/>
        <w:rPr>
          <w:rFonts w:eastAsia="Calibri"/>
          <w:lang w:val="en-US" w:eastAsia="zh-CN"/>
        </w:rPr>
      </w:pPr>
      <w:r>
        <w:rPr>
          <w:rFonts w:eastAsia="Calibri"/>
          <w:lang w:val="en-US" w:eastAsia="zh-CN"/>
        </w:rPr>
        <w:t>VTS57-8.1.1-Proposal for Developing Guidance on Delineating the VTS Area</w:t>
      </w:r>
    </w:p>
    <w:p w14:paraId="78FA9958" w14:textId="77777777" w:rsidR="00E86C57" w:rsidRDefault="00645D1F">
      <w:pPr>
        <w:pStyle w:val="BodyText"/>
        <w:rPr>
          <w:rFonts w:eastAsia="Calibri"/>
          <w:lang w:val="en-US" w:eastAsia="zh-CN"/>
        </w:rPr>
      </w:pPr>
      <w:r>
        <w:rPr>
          <w:rFonts w:eastAsia="Calibri"/>
          <w:lang w:val="en-US" w:eastAsia="zh-CN"/>
        </w:rPr>
        <w:lastRenderedPageBreak/>
        <w:t xml:space="preserve">VTS57-8.1.1.1-Draft G****-# Delineating VTS area </w:t>
      </w:r>
    </w:p>
    <w:p w14:paraId="78FA9959" w14:textId="77777777" w:rsidR="00E86C57" w:rsidRDefault="00645D1F">
      <w:pPr>
        <w:pStyle w:val="BodyText"/>
        <w:rPr>
          <w:rFonts w:eastAsia="Calibri"/>
          <w:lang w:val="en-US" w:eastAsia="zh-CN"/>
        </w:rPr>
      </w:pPr>
      <w:r>
        <w:rPr>
          <w:rFonts w:eastAsia="Calibri"/>
          <w:lang w:val="en-US" w:eastAsia="zh-CN"/>
        </w:rPr>
        <w:t xml:space="preserve">VTS57-13.1 Report of </w:t>
      </w:r>
      <w:r>
        <w:rPr>
          <w:rFonts w:eastAsia="Calibri"/>
          <w:lang w:val="en-US" w:eastAsia="zh-CN"/>
        </w:rPr>
        <w:t>the 57</w:t>
      </w:r>
      <w:r>
        <w:rPr>
          <w:rFonts w:eastAsia="Calibri"/>
          <w:vertAlign w:val="superscript"/>
          <w:lang w:val="en-US" w:eastAsia="zh-CN"/>
        </w:rPr>
        <w:t>th</w:t>
      </w:r>
      <w:r>
        <w:rPr>
          <w:rFonts w:eastAsia="Calibri"/>
          <w:lang w:val="en-US" w:eastAsia="zh-CN"/>
        </w:rPr>
        <w:t xml:space="preserve"> session of the IALA </w:t>
      </w:r>
      <w:r>
        <w:rPr>
          <w:rFonts w:eastAsia="Calibri"/>
          <w:lang w:val="en-US" w:eastAsia="zh-CN"/>
        </w:rPr>
        <w:t>VTS</w:t>
      </w:r>
      <w:r>
        <w:rPr>
          <w:rFonts w:eastAsia="Calibri"/>
          <w:lang w:val="en-US" w:eastAsia="zh-CN"/>
        </w:rPr>
        <w:t xml:space="preserve"> Committee</w:t>
      </w:r>
    </w:p>
    <w:p w14:paraId="78FA995A" w14:textId="77777777" w:rsidR="00E86C57" w:rsidRDefault="00645D1F">
      <w:pPr>
        <w:pStyle w:val="BodyText"/>
        <w:rPr>
          <w:rFonts w:eastAsia="Calibri"/>
          <w:lang w:val="en-US" w:eastAsia="zh-CN"/>
        </w:rPr>
      </w:pPr>
      <w:r>
        <w:rPr>
          <w:rFonts w:eastAsia="Calibri"/>
          <w:lang w:val="en-US" w:eastAsia="zh-CN"/>
        </w:rPr>
        <w:t>VTS57-12.5.1.1-WP G1150 Ed3.1 Establishin</w:t>
      </w:r>
      <w:r>
        <w:rPr>
          <w:rFonts w:eastAsia="Calibri" w:hint="eastAsia"/>
          <w:lang w:val="en-US" w:eastAsia="zh-CN"/>
        </w:rPr>
        <w:t xml:space="preserve">g, </w:t>
      </w:r>
      <w:r>
        <w:rPr>
          <w:rFonts w:eastAsia="Calibri"/>
          <w:lang w:val="en-US" w:eastAsia="zh-CN"/>
        </w:rPr>
        <w:t>Planning and Implementing a VTS TG 1.1.4 March 25</w:t>
      </w:r>
    </w:p>
    <w:p w14:paraId="78FA995B" w14:textId="77777777" w:rsidR="00E86C57" w:rsidRDefault="00645D1F">
      <w:pPr>
        <w:pStyle w:val="Heading1"/>
        <w:rPr>
          <w:rFonts w:eastAsia="Calibri"/>
          <w:lang w:eastAsia="zh-CN"/>
        </w:rPr>
      </w:pPr>
      <w:r>
        <w:rPr>
          <w:rFonts w:eastAsia="Calibri"/>
          <w:lang w:eastAsia="zh-CN"/>
        </w:rPr>
        <w:t>Background</w:t>
      </w:r>
    </w:p>
    <w:p w14:paraId="78FA995C" w14:textId="77777777" w:rsidR="00E86C57" w:rsidRDefault="00645D1F">
      <w:pPr>
        <w:pStyle w:val="BodyText"/>
        <w:rPr>
          <w:rFonts w:eastAsia="Calibri"/>
          <w:lang w:eastAsia="zh-CN"/>
        </w:rPr>
      </w:pPr>
      <w:r>
        <w:rPr>
          <w:rFonts w:eastAsia="Calibri"/>
          <w:lang w:eastAsia="zh-CN"/>
        </w:rPr>
        <w:t>VTS area delineation plays a significant role in shipping safety and efficiency management. However, specific implementation standards currently vary considerably worldwide. Further standardizing the implementation process can enhance the global consistency and normativ</w:t>
      </w:r>
      <w:r>
        <w:rPr>
          <w:rFonts w:eastAsia="Calibri" w:hint="eastAsia"/>
          <w:lang w:val="en-US" w:eastAsia="zh-CN"/>
        </w:rPr>
        <w:t xml:space="preserve">ity </w:t>
      </w:r>
      <w:r>
        <w:rPr>
          <w:rFonts w:eastAsia="Calibri"/>
          <w:lang w:eastAsia="zh-CN"/>
        </w:rPr>
        <w:t xml:space="preserve">of VTS area delineation, while also promoting cross-regional coordination. This is particularly important for meeting the refined management needs of waters with high </w:t>
      </w:r>
      <w:r>
        <w:rPr>
          <w:rFonts w:eastAsia="Calibri" w:hint="eastAsia"/>
          <w:lang w:val="en-US" w:eastAsia="zh-CN"/>
        </w:rPr>
        <w:t>traffic</w:t>
      </w:r>
      <w:r>
        <w:rPr>
          <w:rFonts w:eastAsia="Calibri"/>
          <w:lang w:eastAsia="zh-CN"/>
        </w:rPr>
        <w:t xml:space="preserve"> density and complex navigation environments.</w:t>
      </w:r>
    </w:p>
    <w:p w14:paraId="78FA995D" w14:textId="77777777" w:rsidR="00E86C57" w:rsidRDefault="00645D1F">
      <w:pPr>
        <w:pStyle w:val="BodyText"/>
        <w:rPr>
          <w:rFonts w:eastAsia="Calibri"/>
          <w:lang w:val="en-US" w:eastAsia="zh-CN"/>
        </w:rPr>
      </w:pPr>
      <w:r>
        <w:rPr>
          <w:rFonts w:eastAsia="Calibri"/>
          <w:lang w:val="en-US" w:eastAsia="zh-CN"/>
        </w:rPr>
        <w:t>This task has been included as IALA Task 1.1.4 and related work has commenced. China Maritime Safety Administration (China MSA) has</w:t>
      </w:r>
      <w:r>
        <w:rPr>
          <w:rFonts w:eastAsia="Calibri"/>
          <w:lang w:val="en-US" w:eastAsia="zh-CN"/>
        </w:rPr>
        <w:t xml:space="preserve"> </w:t>
      </w:r>
      <w:r>
        <w:rPr>
          <w:rFonts w:eastAsia="Calibri"/>
          <w:lang w:val="en-US" w:eastAsia="zh-CN"/>
        </w:rPr>
        <w:t xml:space="preserve">proposed the suggested content and framework for "Guidelines </w:t>
      </w:r>
      <w:r>
        <w:rPr>
          <w:rFonts w:eastAsia="Calibri"/>
          <w:lang w:val="en-US" w:eastAsia="zh-CN"/>
        </w:rPr>
        <w:t>on</w:t>
      </w:r>
      <w:r>
        <w:rPr>
          <w:rFonts w:eastAsia="Calibri"/>
          <w:lang w:val="en-US" w:eastAsia="zh-CN"/>
        </w:rPr>
        <w:t xml:space="preserve"> VTS Area Delineation" and provided </w:t>
      </w:r>
      <w:r>
        <w:rPr>
          <w:rFonts w:eastAsia="Calibri"/>
          <w:lang w:val="en-US" w:eastAsia="zh-CN"/>
        </w:rPr>
        <w:t>the</w:t>
      </w:r>
      <w:r>
        <w:rPr>
          <w:rFonts w:eastAsia="Calibri"/>
          <w:lang w:val="en-US" w:eastAsia="zh-CN"/>
        </w:rPr>
        <w:t xml:space="preserve"> draft </w:t>
      </w:r>
      <w:r>
        <w:rPr>
          <w:rFonts w:eastAsia="Calibri" w:hint="eastAsia"/>
          <w:lang w:val="en-US" w:eastAsia="zh-CN"/>
        </w:rPr>
        <w:t>te</w:t>
      </w:r>
      <w:r>
        <w:rPr>
          <w:rFonts w:eastAsia="Calibri"/>
          <w:lang w:val="en-US" w:eastAsia="zh-CN"/>
        </w:rPr>
        <w:t xml:space="preserve">xts </w:t>
      </w:r>
      <w:r>
        <w:rPr>
          <w:rFonts w:eastAsia="Calibri"/>
          <w:lang w:val="en-US" w:eastAsia="zh-CN"/>
        </w:rPr>
        <w:t>of these guidelines. The relevant documents have been submitted as input papers (VTS57-8.1.1 Proposal for Developing Guid</w:t>
      </w:r>
      <w:r>
        <w:rPr>
          <w:rFonts w:eastAsia="Calibri"/>
          <w:lang w:val="en-US" w:eastAsia="zh-CN"/>
        </w:rPr>
        <w:t>ance</w:t>
      </w:r>
      <w:r>
        <w:rPr>
          <w:rFonts w:eastAsia="Calibri"/>
          <w:lang w:val="en-US" w:eastAsia="zh-CN"/>
        </w:rPr>
        <w:t xml:space="preserve"> </w:t>
      </w:r>
      <w:r>
        <w:rPr>
          <w:rFonts w:eastAsia="Calibri"/>
          <w:lang w:val="en-US" w:eastAsia="zh-CN"/>
        </w:rPr>
        <w:t>on</w:t>
      </w:r>
      <w:r>
        <w:rPr>
          <w:rFonts w:eastAsia="Calibri"/>
          <w:lang w:val="en-US" w:eastAsia="zh-CN"/>
        </w:rPr>
        <w:t xml:space="preserve"> Delineating V</w:t>
      </w:r>
      <w:r>
        <w:rPr>
          <w:rFonts w:eastAsia="Calibri"/>
          <w:lang w:val="en-US" w:eastAsia="zh-CN"/>
        </w:rPr>
        <w:t>TS</w:t>
      </w:r>
      <w:r>
        <w:rPr>
          <w:rFonts w:eastAsia="Calibri"/>
          <w:lang w:val="en-US" w:eastAsia="zh-CN"/>
        </w:rPr>
        <w:t xml:space="preserve"> Area, VTS57-8.1.1.1 Draft Guideline Gxxxx Delineating V</w:t>
      </w:r>
      <w:r>
        <w:rPr>
          <w:rFonts w:eastAsia="Calibri"/>
          <w:lang w:val="en-US" w:eastAsia="zh-CN"/>
        </w:rPr>
        <w:t>TS</w:t>
      </w:r>
      <w:r>
        <w:rPr>
          <w:rFonts w:eastAsia="Calibri"/>
          <w:lang w:val="en-US" w:eastAsia="zh-CN"/>
        </w:rPr>
        <w:t xml:space="preserve"> Area) to the 57</w:t>
      </w:r>
      <w:r>
        <w:rPr>
          <w:rFonts w:eastAsia="Calibri"/>
          <w:vertAlign w:val="superscript"/>
          <w:lang w:val="en-US" w:eastAsia="zh-CN"/>
        </w:rPr>
        <w:t>th</w:t>
      </w:r>
      <w:r>
        <w:rPr>
          <w:rFonts w:eastAsia="Calibri"/>
          <w:lang w:val="en-US" w:eastAsia="zh-CN"/>
        </w:rPr>
        <w:t xml:space="preserve"> </w:t>
      </w:r>
      <w:r>
        <w:rPr>
          <w:rFonts w:eastAsia="Calibri"/>
          <w:lang w:val="en-US" w:eastAsia="zh-CN"/>
        </w:rPr>
        <w:t xml:space="preserve">session of </w:t>
      </w:r>
      <w:r>
        <w:rPr>
          <w:rFonts w:eastAsia="Calibri"/>
          <w:lang w:val="en-US" w:eastAsia="zh-CN"/>
        </w:rPr>
        <w:t>VTS Committee meeting.</w:t>
      </w:r>
    </w:p>
    <w:p w14:paraId="78FA995E" w14:textId="77777777" w:rsidR="00E86C57" w:rsidRDefault="00645D1F">
      <w:pPr>
        <w:pStyle w:val="BodyText"/>
        <w:rPr>
          <w:rFonts w:eastAsia="Calibri"/>
          <w:lang w:val="en-US" w:eastAsia="zh-CN"/>
        </w:rPr>
      </w:pPr>
      <w:r>
        <w:rPr>
          <w:rFonts w:eastAsia="Calibri"/>
          <w:lang w:val="en-US" w:eastAsia="zh-CN"/>
        </w:rPr>
        <w:t xml:space="preserve">In consideration of the aforementioned task, the IALA Working Group, after discussion, concluded that the content of the VTS area delineation guidelines </w:t>
      </w:r>
      <w:r>
        <w:rPr>
          <w:rFonts w:eastAsia="Calibri"/>
          <w:lang w:val="en-US" w:eastAsia="zh-CN"/>
        </w:rPr>
        <w:t>align</w:t>
      </w:r>
      <w:r>
        <w:rPr>
          <w:rFonts w:eastAsia="Calibri"/>
          <w:lang w:val="en-US" w:eastAsia="zh-CN"/>
        </w:rPr>
        <w:t xml:space="preserve"> with the guiding principles in the existing</w:t>
      </w:r>
      <w:r>
        <w:rPr>
          <w:rFonts w:eastAsia="Calibri"/>
          <w:lang w:val="en-US" w:eastAsia="zh-CN"/>
        </w:rPr>
        <w:t xml:space="preserve"> guideline G1150.</w:t>
      </w:r>
      <w:r>
        <w:rPr>
          <w:rFonts w:eastAsia="Calibri"/>
          <w:lang w:val="en-US" w:eastAsia="zh-CN"/>
        </w:rPr>
        <w:t xml:space="preserve"> </w:t>
      </w:r>
      <w:r>
        <w:rPr>
          <w:rFonts w:eastAsia="Calibri"/>
          <w:lang w:val="en-US" w:eastAsia="zh-CN"/>
        </w:rPr>
        <w:t>Therefore, further development of separate guidelines on this topic was deemed unnecessary, and the</w:t>
      </w:r>
      <w:r>
        <w:rPr>
          <w:rFonts w:eastAsia="Calibri"/>
          <w:lang w:val="en-US" w:eastAsia="zh-CN"/>
        </w:rPr>
        <w:t xml:space="preserve"> relevant content should be incorporated into </w:t>
      </w:r>
      <w:r>
        <w:rPr>
          <w:rFonts w:eastAsia="Calibri"/>
          <w:lang w:val="en-US" w:eastAsia="zh-CN"/>
        </w:rPr>
        <w:t>guideline G1150</w:t>
      </w:r>
      <w:r>
        <w:rPr>
          <w:rFonts w:eastAsia="Calibri"/>
          <w:lang w:val="en-US" w:eastAsia="zh-CN"/>
        </w:rPr>
        <w:t>. The Working Group also believe</w:t>
      </w:r>
      <w:r>
        <w:rPr>
          <w:rFonts w:eastAsia="Calibri"/>
          <w:lang w:val="en-US" w:eastAsia="zh-CN"/>
        </w:rPr>
        <w:t>d</w:t>
      </w:r>
      <w:r>
        <w:rPr>
          <w:rFonts w:eastAsia="Calibri"/>
          <w:lang w:val="en-US" w:eastAsia="zh-CN"/>
        </w:rPr>
        <w:t xml:space="preserve"> that a comprehensive review </w:t>
      </w:r>
      <w:r>
        <w:rPr>
          <w:rFonts w:eastAsia="Calibri"/>
          <w:lang w:val="en-US" w:eastAsia="zh-CN"/>
        </w:rPr>
        <w:t xml:space="preserve">of </w:t>
      </w:r>
      <w:r>
        <w:rPr>
          <w:rFonts w:eastAsia="Calibri"/>
          <w:lang w:val="en-US" w:eastAsia="zh-CN"/>
        </w:rPr>
        <w:t>and structural adjustment</w:t>
      </w:r>
      <w:r>
        <w:rPr>
          <w:rFonts w:eastAsia="Calibri"/>
          <w:lang w:val="en-US" w:eastAsia="zh-CN"/>
        </w:rPr>
        <w:t xml:space="preserve"> to guideline G1150</w:t>
      </w:r>
      <w:r>
        <w:rPr>
          <w:rFonts w:eastAsia="Calibri"/>
          <w:lang w:val="en-US" w:eastAsia="zh-CN"/>
        </w:rPr>
        <w:t xml:space="preserve"> </w:t>
      </w:r>
      <w:r>
        <w:rPr>
          <w:rFonts w:eastAsia="Calibri"/>
          <w:lang w:val="en-US" w:eastAsia="zh-CN"/>
        </w:rPr>
        <w:t>were needed</w:t>
      </w:r>
      <w:r>
        <w:rPr>
          <w:rFonts w:eastAsia="Calibri"/>
          <w:lang w:val="en-US" w:eastAsia="zh-CN"/>
        </w:rPr>
        <w:t xml:space="preserve"> to incorporate supplementary content related to VTS area delineation.</w:t>
      </w:r>
    </w:p>
    <w:p w14:paraId="78FA995F" w14:textId="77777777" w:rsidR="00E86C57" w:rsidRDefault="00645D1F">
      <w:pPr>
        <w:pStyle w:val="BodyText"/>
        <w:rPr>
          <w:rFonts w:eastAsia="Calibri"/>
          <w:lang w:val="en-US" w:eastAsia="zh-CN"/>
        </w:rPr>
      </w:pPr>
      <w:r>
        <w:rPr>
          <w:rFonts w:eastAsia="Calibri"/>
          <w:lang w:val="en-US" w:eastAsia="zh-CN"/>
        </w:rPr>
        <w:t xml:space="preserve">China MSA concurs with the IALA Working Group's views on the conduct of this task and the next steps. Building on this, China MSA intends to provide suggestions for integrating and modifying </w:t>
      </w:r>
      <w:r>
        <w:rPr>
          <w:rFonts w:eastAsia="Calibri"/>
          <w:lang w:val="en-US" w:eastAsia="zh-CN"/>
        </w:rPr>
        <w:t>guideline G1150</w:t>
      </w:r>
      <w:r>
        <w:rPr>
          <w:rFonts w:eastAsia="Calibri"/>
          <w:lang w:val="en-US" w:eastAsia="zh-CN"/>
        </w:rPr>
        <w:t xml:space="preserve">, </w:t>
      </w:r>
      <w:r>
        <w:rPr>
          <w:rFonts w:eastAsia="Calibri"/>
          <w:lang w:val="en-US" w:eastAsia="zh-CN"/>
        </w:rPr>
        <w:t>based on</w:t>
      </w:r>
      <w:r>
        <w:rPr>
          <w:rFonts w:eastAsia="Calibri"/>
          <w:lang w:val="en-US" w:eastAsia="zh-CN"/>
        </w:rPr>
        <w:t xml:space="preserve"> the earlier proposal.</w:t>
      </w:r>
    </w:p>
    <w:p w14:paraId="78FA9960" w14:textId="77777777" w:rsidR="00E86C57" w:rsidRDefault="00645D1F">
      <w:pPr>
        <w:pStyle w:val="Heading1"/>
        <w:rPr>
          <w:rFonts w:eastAsia="Calibri"/>
          <w:szCs w:val="24"/>
          <w:lang w:eastAsia="zh-CN"/>
        </w:rPr>
      </w:pPr>
      <w:r>
        <w:rPr>
          <w:rStyle w:val="Strong"/>
          <w:rFonts w:eastAsia="Helvetica"/>
          <w:b/>
          <w:szCs w:val="24"/>
          <w:shd w:val="clear" w:color="auto" w:fill="FFFFFF"/>
        </w:rPr>
        <w:t>DISCUSSION</w:t>
      </w:r>
    </w:p>
    <w:p w14:paraId="78FA9961" w14:textId="77777777" w:rsidR="00E86C57" w:rsidRDefault="00645D1F">
      <w:pPr>
        <w:pStyle w:val="Heading2"/>
        <w:numPr>
          <w:ilvl w:val="1"/>
          <w:numId w:val="18"/>
        </w:numPr>
        <w:rPr>
          <w:rFonts w:eastAsia="Calibri"/>
          <w:b/>
          <w:lang w:val="en-US" w:eastAsia="zh-CN"/>
        </w:rPr>
      </w:pPr>
      <w:r>
        <w:rPr>
          <w:rFonts w:eastAsia="Calibri"/>
          <w:b/>
          <w:lang w:val="en-US" w:eastAsia="zh-CN"/>
        </w:rPr>
        <w:t xml:space="preserve">Feasibility of Incorporating VTS Area Delineation Content into </w:t>
      </w:r>
      <w:r>
        <w:rPr>
          <w:rFonts w:eastAsia="Calibri"/>
          <w:b/>
          <w:lang w:val="en-US" w:eastAsia="zh-CN"/>
        </w:rPr>
        <w:t>guideline G1150</w:t>
      </w:r>
    </w:p>
    <w:p w14:paraId="78FA9962" w14:textId="77777777" w:rsidR="00E86C57" w:rsidRDefault="00645D1F">
      <w:pPr>
        <w:pStyle w:val="BodyText"/>
        <w:rPr>
          <w:rFonts w:eastAsia="Calibri"/>
          <w:lang w:val="en-US" w:eastAsia="zh-CN"/>
        </w:rPr>
      </w:pPr>
      <w:r>
        <w:rPr>
          <w:rFonts w:eastAsia="Calibri"/>
          <w:lang w:val="en-US" w:eastAsia="zh-CN"/>
        </w:rPr>
        <w:t xml:space="preserve">The existing framework and content of </w:t>
      </w:r>
      <w:r>
        <w:rPr>
          <w:rFonts w:eastAsia="Calibri"/>
          <w:lang w:val="en-US" w:eastAsia="zh-CN"/>
        </w:rPr>
        <w:t>guideline G1150</w:t>
      </w:r>
      <w:r>
        <w:rPr>
          <w:rFonts w:eastAsia="Calibri"/>
          <w:lang w:val="en-US" w:eastAsia="zh-CN"/>
        </w:rPr>
        <w:t xml:space="preserve"> provide a foundation for incorporating content related to VTS area delineation:</w:t>
      </w:r>
    </w:p>
    <w:p w14:paraId="78FA9963" w14:textId="77777777" w:rsidR="00E86C57" w:rsidRDefault="00645D1F">
      <w:pPr>
        <w:pStyle w:val="BodyText"/>
        <w:numPr>
          <w:ilvl w:val="0"/>
          <w:numId w:val="19"/>
        </w:numPr>
        <w:ind w:left="567" w:hanging="567"/>
        <w:rPr>
          <w:rFonts w:eastAsia="Calibri"/>
          <w:lang w:val="en-US" w:eastAsia="zh-CN"/>
        </w:rPr>
      </w:pPr>
      <w:r>
        <w:rPr>
          <w:rFonts w:eastAsia="Calibri"/>
          <w:lang w:val="en-US" w:eastAsia="zh-CN"/>
        </w:rPr>
        <w:t>Guideline G1150</w:t>
      </w:r>
      <w:r>
        <w:rPr>
          <w:rFonts w:eastAsia="Calibri"/>
          <w:lang w:val="en-US" w:eastAsia="zh-CN"/>
        </w:rPr>
        <w:t xml:space="preserve"> follows a project management framework, providing guidance on establishing, planning, and implementing </w:t>
      </w:r>
      <w:r>
        <w:rPr>
          <w:rFonts w:eastAsia="Calibri"/>
          <w:lang w:val="en-US" w:eastAsia="zh-CN"/>
        </w:rPr>
        <w:t xml:space="preserve">a </w:t>
      </w:r>
      <w:r>
        <w:rPr>
          <w:rFonts w:eastAsia="Calibri"/>
          <w:lang w:val="en-US" w:eastAsia="zh-CN"/>
        </w:rPr>
        <w:t xml:space="preserve">VTS across five stages: Initiating, Planning, Implementing, Controlling, and Closing. VTS area and </w:t>
      </w:r>
      <w:r>
        <w:rPr>
          <w:rFonts w:eastAsia="Calibri"/>
          <w:lang w:val="en-US" w:eastAsia="zh-CN"/>
        </w:rPr>
        <w:t>sub-</w:t>
      </w:r>
      <w:r>
        <w:rPr>
          <w:rFonts w:eastAsia="Calibri"/>
          <w:lang w:val="en-US" w:eastAsia="zh-CN"/>
        </w:rPr>
        <w:t>area delineation are crucial considerations throughout the VTS planning, implementation, and control processes. Relevant content can be integrated into the corresponding stages based on the practical work involved in VTS area delineation.</w:t>
      </w:r>
    </w:p>
    <w:p w14:paraId="78FA9964" w14:textId="77777777" w:rsidR="00E86C57" w:rsidRDefault="00645D1F">
      <w:pPr>
        <w:pStyle w:val="BodyText"/>
        <w:numPr>
          <w:ilvl w:val="0"/>
          <w:numId w:val="19"/>
        </w:numPr>
        <w:ind w:left="567" w:hanging="567"/>
        <w:rPr>
          <w:rFonts w:eastAsia="Calibri"/>
          <w:lang w:val="en-US" w:eastAsia="zh-CN"/>
        </w:rPr>
      </w:pPr>
      <w:r>
        <w:rPr>
          <w:rFonts w:eastAsia="Calibri"/>
          <w:lang w:val="en-US" w:eastAsia="zh-CN"/>
        </w:rPr>
        <w:lastRenderedPageBreak/>
        <w:t xml:space="preserve">Within the current framework of </w:t>
      </w:r>
      <w:r>
        <w:rPr>
          <w:rFonts w:eastAsia="Calibri"/>
          <w:lang w:val="en-US" w:eastAsia="zh-CN"/>
        </w:rPr>
        <w:t>guideline G1150</w:t>
      </w:r>
      <w:r>
        <w:rPr>
          <w:rFonts w:eastAsia="Calibri"/>
          <w:lang w:val="en-US" w:eastAsia="zh-CN"/>
        </w:rPr>
        <w:t>, Section "6. Post-Implementation Evaluation" explicitly states that changes in volume</w:t>
      </w:r>
      <w:r>
        <w:rPr>
          <w:rFonts w:eastAsia="Calibri"/>
          <w:lang w:val="en-US" w:eastAsia="zh-CN"/>
        </w:rPr>
        <w:t xml:space="preserve"> of </w:t>
      </w:r>
      <w:r>
        <w:rPr>
          <w:rFonts w:eastAsia="Calibri"/>
          <w:lang w:val="en-US" w:eastAsia="zh-CN"/>
        </w:rPr>
        <w:t xml:space="preserve">traffic or </w:t>
      </w:r>
      <w:r>
        <w:rPr>
          <w:rFonts w:eastAsia="Calibri"/>
          <w:lang w:val="en-US" w:eastAsia="zh-CN"/>
        </w:rPr>
        <w:t xml:space="preserve">degree of </w:t>
      </w:r>
      <w:r>
        <w:rPr>
          <w:rFonts w:eastAsia="Calibri"/>
          <w:lang w:val="en-US" w:eastAsia="zh-CN"/>
        </w:rPr>
        <w:t xml:space="preserve">risk within the area should prompt consideration of VTS area delineation, thereby outlining scenarios and timings for undertaking this work. </w:t>
      </w:r>
      <w:r>
        <w:rPr>
          <w:rFonts w:eastAsia="Calibri"/>
          <w:lang w:val="en-US" w:eastAsia="zh-CN"/>
        </w:rPr>
        <w:t>In addition</w:t>
      </w:r>
      <w:r>
        <w:rPr>
          <w:rFonts w:eastAsia="Calibri"/>
          <w:lang w:val="en-US" w:eastAsia="zh-CN"/>
        </w:rPr>
        <w:t>, Annex "A.5</w:t>
      </w:r>
      <w:r>
        <w:rPr>
          <w:rFonts w:eastAsia="Calibri"/>
          <w:lang w:val="en-US" w:eastAsia="zh-CN"/>
        </w:rPr>
        <w:t>.</w:t>
      </w:r>
      <w:r>
        <w:rPr>
          <w:rFonts w:eastAsia="Calibri"/>
          <w:lang w:val="en-US" w:eastAsia="zh-CN"/>
        </w:rPr>
        <w:t xml:space="preserve"> VTS Area" </w:t>
      </w:r>
      <w:r>
        <w:rPr>
          <w:rFonts w:eastAsia="Calibri"/>
          <w:lang w:val="en-US" w:eastAsia="zh-CN"/>
        </w:rPr>
        <w:t xml:space="preserve">serving </w:t>
      </w:r>
      <w:r>
        <w:rPr>
          <w:rFonts w:eastAsia="Calibri"/>
          <w:lang w:val="en-US" w:eastAsia="zh-CN"/>
        </w:rPr>
        <w:t xml:space="preserve">as an independent section </w:t>
      </w:r>
      <w:r>
        <w:rPr>
          <w:rFonts w:eastAsia="Calibri"/>
          <w:lang w:val="en-US" w:eastAsia="zh-CN"/>
        </w:rPr>
        <w:t xml:space="preserve"> provides a list of</w:t>
      </w:r>
      <w:r>
        <w:rPr>
          <w:rFonts w:eastAsia="Calibri"/>
          <w:lang w:val="en-US" w:eastAsia="zh-CN"/>
        </w:rPr>
        <w:t xml:space="preserve"> key factors to consider when delineating a VTS area</w:t>
      </w:r>
      <w:r>
        <w:rPr>
          <w:rFonts w:eastAsia="Calibri"/>
          <w:lang w:val="en-US" w:eastAsia="zh-CN"/>
        </w:rPr>
        <w:t xml:space="preserve"> that can form </w:t>
      </w:r>
      <w:r>
        <w:rPr>
          <w:rFonts w:eastAsia="Calibri"/>
          <w:lang w:val="en-US" w:eastAsia="zh-CN"/>
        </w:rPr>
        <w:t>a basis for further enrich</w:t>
      </w:r>
      <w:r>
        <w:rPr>
          <w:rFonts w:eastAsia="Calibri"/>
          <w:lang w:val="en-US" w:eastAsia="zh-CN"/>
        </w:rPr>
        <w:t>ment of</w:t>
      </w:r>
      <w:r>
        <w:rPr>
          <w:rFonts w:eastAsia="Calibri"/>
          <w:lang w:val="en-US" w:eastAsia="zh-CN"/>
        </w:rPr>
        <w:t xml:space="preserve"> its content and standards.</w:t>
      </w:r>
    </w:p>
    <w:p w14:paraId="78FA9965" w14:textId="77777777" w:rsidR="00E86C57" w:rsidRDefault="00645D1F">
      <w:pPr>
        <w:pStyle w:val="BodyText"/>
        <w:rPr>
          <w:rFonts w:eastAsia="Calibri"/>
          <w:lang w:val="en-US" w:eastAsia="zh-CN"/>
        </w:rPr>
      </w:pPr>
      <w:r>
        <w:rPr>
          <w:rFonts w:eastAsia="Calibri"/>
          <w:lang w:val="en-US" w:eastAsia="zh-CN"/>
        </w:rPr>
        <w:t xml:space="preserve">The above demonstrates that </w:t>
      </w:r>
      <w:r>
        <w:rPr>
          <w:rFonts w:eastAsia="Calibri"/>
          <w:lang w:val="en-US" w:eastAsia="zh-CN"/>
        </w:rPr>
        <w:t>guideline G1150</w:t>
      </w:r>
      <w:r>
        <w:rPr>
          <w:rFonts w:eastAsia="Calibri"/>
          <w:lang w:val="en-US" w:eastAsia="zh-CN"/>
        </w:rPr>
        <w:t xml:space="preserve"> </w:t>
      </w:r>
      <w:r>
        <w:rPr>
          <w:rFonts w:eastAsia="Calibri"/>
          <w:lang w:val="en-US" w:eastAsia="zh-CN"/>
        </w:rPr>
        <w:t>covers</w:t>
      </w:r>
      <w:r>
        <w:rPr>
          <w:rFonts w:eastAsia="Calibri"/>
          <w:lang w:val="en-US" w:eastAsia="zh-CN"/>
        </w:rPr>
        <w:t xml:space="preserve"> content related to VTS area delineation. However, </w:t>
      </w:r>
      <w:r>
        <w:rPr>
          <w:rFonts w:eastAsia="Calibri"/>
          <w:lang w:val="en-US" w:eastAsia="zh-CN"/>
        </w:rPr>
        <w:t xml:space="preserve">it does not provide sufficient details or clarity regarding </w:t>
      </w:r>
      <w:r>
        <w:rPr>
          <w:rFonts w:eastAsia="Calibri"/>
          <w:lang w:val="en-US" w:eastAsia="zh-CN"/>
        </w:rPr>
        <w:t xml:space="preserve">the specific process and standard guidance for </w:t>
      </w:r>
      <w:r>
        <w:rPr>
          <w:rFonts w:eastAsia="Calibri"/>
          <w:lang w:val="en-US" w:eastAsia="zh-CN"/>
        </w:rPr>
        <w:t>carrying out</w:t>
      </w:r>
      <w:r>
        <w:rPr>
          <w:rFonts w:eastAsia="Calibri"/>
          <w:lang w:val="en-US" w:eastAsia="zh-CN"/>
        </w:rPr>
        <w:t xml:space="preserve"> this work. Therefore, it is </w:t>
      </w:r>
      <w:r>
        <w:rPr>
          <w:rFonts w:eastAsia="Calibri"/>
          <w:lang w:val="en-US" w:eastAsia="zh-CN"/>
        </w:rPr>
        <w:t xml:space="preserve">reasonable </w:t>
      </w:r>
      <w:r>
        <w:rPr>
          <w:rFonts w:eastAsia="Calibri"/>
          <w:lang w:val="en-US" w:eastAsia="zh-CN"/>
        </w:rPr>
        <w:t>to</w:t>
      </w:r>
      <w:r>
        <w:rPr>
          <w:rFonts w:eastAsia="Calibri"/>
          <w:lang w:val="en-US" w:eastAsia="zh-CN"/>
        </w:rPr>
        <w:t xml:space="preserve"> modify</w:t>
      </w:r>
      <w:r>
        <w:rPr>
          <w:rFonts w:eastAsia="Calibri"/>
          <w:lang w:val="en-US" w:eastAsia="zh-CN"/>
        </w:rPr>
        <w:t xml:space="preserve"> </w:t>
      </w:r>
      <w:r>
        <w:rPr>
          <w:rFonts w:eastAsia="Calibri"/>
          <w:lang w:val="en-US" w:eastAsia="zh-CN"/>
        </w:rPr>
        <w:t>guideline G1150</w:t>
      </w:r>
      <w:r>
        <w:rPr>
          <w:rFonts w:eastAsia="Calibri"/>
          <w:lang w:val="en-US" w:eastAsia="zh-CN"/>
        </w:rPr>
        <w:t xml:space="preserve"> to further clarify the processes and standards for VTS area delineation.</w:t>
      </w:r>
    </w:p>
    <w:p w14:paraId="78FA9966" w14:textId="77777777" w:rsidR="00E86C57" w:rsidRDefault="00645D1F">
      <w:pPr>
        <w:pStyle w:val="Heading2"/>
        <w:numPr>
          <w:ilvl w:val="1"/>
          <w:numId w:val="18"/>
        </w:numPr>
        <w:rPr>
          <w:rFonts w:eastAsia="Calibri"/>
          <w:b/>
          <w:lang w:val="en-US" w:eastAsia="zh-CN"/>
        </w:rPr>
      </w:pPr>
      <w:r>
        <w:rPr>
          <w:rFonts w:eastAsia="Calibri"/>
          <w:b/>
          <w:lang w:val="en-US" w:eastAsia="zh-CN"/>
        </w:rPr>
        <w:t xml:space="preserve">Content Related to Area Delineation for Consideration in </w:t>
      </w:r>
      <w:r>
        <w:rPr>
          <w:rFonts w:eastAsia="Calibri"/>
          <w:b/>
          <w:lang w:val="en-US" w:eastAsia="zh-CN"/>
        </w:rPr>
        <w:t>guideline G1150</w:t>
      </w:r>
    </w:p>
    <w:p w14:paraId="78FA9967" w14:textId="77777777" w:rsidR="00E86C57" w:rsidRDefault="00645D1F">
      <w:pPr>
        <w:pStyle w:val="BodyText"/>
        <w:numPr>
          <w:ilvl w:val="255"/>
          <w:numId w:val="0"/>
        </w:numPr>
        <w:rPr>
          <w:rFonts w:eastAsia="Calibri"/>
          <w:lang w:val="en-US" w:eastAsia="zh-CN"/>
        </w:rPr>
      </w:pPr>
      <w:r>
        <w:rPr>
          <w:rFonts w:eastAsia="Calibri"/>
          <w:lang w:val="en-US" w:eastAsia="zh-CN"/>
        </w:rPr>
        <w:t xml:space="preserve">Based on the discussions of the IALA Working Group and VTS operational practices, </w:t>
      </w:r>
      <w:r>
        <w:rPr>
          <w:rFonts w:eastAsia="Calibri" w:hint="eastAsia"/>
          <w:lang w:val="en-US" w:eastAsia="zh-CN"/>
        </w:rPr>
        <w:t>w</w:t>
      </w:r>
      <w:r>
        <w:rPr>
          <w:rFonts w:eastAsia="Calibri"/>
          <w:lang w:val="en-US" w:eastAsia="zh-CN"/>
        </w:rPr>
        <w:t>e propose to a</w:t>
      </w:r>
      <w:r>
        <w:rPr>
          <w:rFonts w:eastAsia="Calibri"/>
          <w:lang w:val="en-US" w:eastAsia="zh-CN"/>
        </w:rPr>
        <w:t>djust factors to consider during VTS area delineation. Modifications to some factors listed in Annex A.5</w:t>
      </w:r>
      <w:r>
        <w:rPr>
          <w:rFonts w:eastAsia="Calibri"/>
          <w:lang w:val="en-US" w:eastAsia="zh-CN"/>
        </w:rPr>
        <w:t>.</w:t>
      </w:r>
      <w:r>
        <w:rPr>
          <w:rFonts w:eastAsia="Calibri"/>
          <w:lang w:val="en-US" w:eastAsia="zh-CN"/>
        </w:rPr>
        <w:t xml:space="preserve"> "Delineating the VTS Area" of </w:t>
      </w:r>
      <w:r>
        <w:rPr>
          <w:rFonts w:eastAsia="Calibri"/>
          <w:lang w:val="en-US" w:eastAsia="zh-CN"/>
        </w:rPr>
        <w:t>guideline G1150</w:t>
      </w:r>
      <w:r>
        <w:rPr>
          <w:rFonts w:eastAsia="Calibri"/>
          <w:lang w:val="en-US" w:eastAsia="zh-CN"/>
        </w:rPr>
        <w:t xml:space="preserve"> were proposed in document VTS57-12.5.1.1-WP G1150 Ed3.1 Establishin</w:t>
      </w:r>
      <w:r>
        <w:rPr>
          <w:rFonts w:eastAsia="Calibri" w:hint="eastAsia"/>
          <w:lang w:val="en-US" w:eastAsia="zh-CN"/>
        </w:rPr>
        <w:t xml:space="preserve">g, </w:t>
      </w:r>
      <w:r>
        <w:rPr>
          <w:rFonts w:eastAsia="Calibri"/>
          <w:lang w:val="en-US" w:eastAsia="zh-CN"/>
        </w:rPr>
        <w:t xml:space="preserve">Planning and Implementing a VTS TG 1.1.4 March 25. We believe </w:t>
      </w:r>
      <w:r>
        <w:rPr>
          <w:rFonts w:eastAsia="Calibri" w:hint="eastAsia"/>
          <w:lang w:val="en-US" w:eastAsia="zh-CN"/>
        </w:rPr>
        <w:t>that</w:t>
      </w:r>
      <w:r>
        <w:rPr>
          <w:rFonts w:eastAsia="Calibri"/>
          <w:lang w:val="en-US" w:eastAsia="zh-CN"/>
        </w:rPr>
        <w:t xml:space="preserve"> </w:t>
      </w:r>
      <w:r>
        <w:rPr>
          <w:rFonts w:eastAsia="Calibri"/>
          <w:lang w:val="en-US" w:eastAsia="zh-CN"/>
        </w:rPr>
        <w:t>the relevant influencing factors can be further expanded and adjusted. Specific adjustments are detailed in "A.5.1 Considerations for Delineating a VTS Area" in Annex</w:t>
      </w:r>
      <w:r>
        <w:rPr>
          <w:rFonts w:eastAsia="Calibri" w:hint="eastAsia"/>
          <w:lang w:val="en-US" w:eastAsia="zh-CN"/>
        </w:rPr>
        <w:t xml:space="preserve"> A</w:t>
      </w:r>
      <w:r>
        <w:rPr>
          <w:rFonts w:eastAsia="Calibri"/>
          <w:lang w:val="en-US" w:eastAsia="zh-CN"/>
        </w:rPr>
        <w:t>.</w:t>
      </w:r>
    </w:p>
    <w:p w14:paraId="78FA9968" w14:textId="77777777" w:rsidR="00E86C57" w:rsidRDefault="00645D1F">
      <w:pPr>
        <w:pStyle w:val="BodyText"/>
        <w:rPr>
          <w:rFonts w:eastAsia="Calibri"/>
          <w:lang w:val="en-US" w:eastAsia="zh-CN"/>
        </w:rPr>
      </w:pPr>
      <w:r>
        <w:rPr>
          <w:rFonts w:eastAsia="Calibri"/>
          <w:lang w:val="en-US" w:eastAsia="zh-CN"/>
        </w:rPr>
        <w:t xml:space="preserve">we </w:t>
      </w:r>
      <w:r>
        <w:rPr>
          <w:rFonts w:eastAsia="Calibri" w:hint="eastAsia"/>
          <w:lang w:val="en-US" w:eastAsia="zh-CN"/>
        </w:rPr>
        <w:t xml:space="preserve">also </w:t>
      </w:r>
      <w:r>
        <w:rPr>
          <w:rFonts w:eastAsia="Calibri"/>
          <w:lang w:val="en-US" w:eastAsia="zh-CN"/>
        </w:rPr>
        <w:t xml:space="preserve">propose that the following content related to VTS area delineation </w:t>
      </w:r>
      <w:r>
        <w:rPr>
          <w:rFonts w:eastAsia="Calibri"/>
          <w:lang w:val="en-US" w:eastAsia="zh-CN"/>
        </w:rPr>
        <w:t xml:space="preserve">could </w:t>
      </w:r>
      <w:r>
        <w:rPr>
          <w:rFonts w:eastAsia="Calibri"/>
          <w:lang w:val="en-US" w:eastAsia="zh-CN"/>
        </w:rPr>
        <w:t>be added</w:t>
      </w:r>
      <w:r>
        <w:rPr>
          <w:rFonts w:eastAsia="Calibri" w:hint="eastAsia"/>
          <w:lang w:val="en-US" w:eastAsia="zh-CN"/>
        </w:rPr>
        <w:t xml:space="preserve"> </w:t>
      </w:r>
      <w:r>
        <w:rPr>
          <w:rFonts w:eastAsia="Calibri"/>
          <w:lang w:val="en-US" w:eastAsia="zh-CN"/>
        </w:rPr>
        <w:t xml:space="preserve">to </w:t>
      </w:r>
      <w:r>
        <w:rPr>
          <w:rFonts w:eastAsia="Calibri"/>
          <w:lang w:val="en-US" w:eastAsia="zh-CN"/>
        </w:rPr>
        <w:t>guideline G1150</w:t>
      </w:r>
      <w:r>
        <w:rPr>
          <w:rFonts w:eastAsia="Calibri"/>
          <w:lang w:val="en-US" w:eastAsia="zh-CN"/>
        </w:rPr>
        <w:t>:</w:t>
      </w:r>
    </w:p>
    <w:p w14:paraId="78FA9969" w14:textId="77777777" w:rsidR="00E86C57" w:rsidRDefault="00645D1F">
      <w:pPr>
        <w:pStyle w:val="BodyText"/>
        <w:numPr>
          <w:ilvl w:val="0"/>
          <w:numId w:val="20"/>
        </w:numPr>
        <w:ind w:left="567" w:hanging="567"/>
        <w:rPr>
          <w:rFonts w:eastAsia="Calibri"/>
          <w:lang w:val="en-US" w:eastAsia="zh-CN"/>
        </w:rPr>
      </w:pPr>
      <w:r>
        <w:rPr>
          <w:rFonts w:eastAsia="Calibri" w:hint="eastAsia"/>
          <w:lang w:val="en-US" w:eastAsia="zh-CN"/>
        </w:rPr>
        <w:t>D</w:t>
      </w:r>
      <w:r>
        <w:rPr>
          <w:rFonts w:eastAsia="Calibri"/>
          <w:lang w:val="en-US" w:eastAsia="zh-CN"/>
        </w:rPr>
        <w:t xml:space="preserve">efinitions for "VTS Area Delineation" and "VTS </w:t>
      </w:r>
      <w:r>
        <w:rPr>
          <w:rFonts w:eastAsia="Calibri"/>
          <w:lang w:val="en-US" w:eastAsia="zh-CN"/>
        </w:rPr>
        <w:t>Sub-area Delineation</w:t>
      </w:r>
      <w:r>
        <w:rPr>
          <w:rFonts w:eastAsia="Calibri"/>
          <w:lang w:val="en-US" w:eastAsia="zh-CN"/>
        </w:rPr>
        <w:t>". Currently, IALA documents and the IALA Dictionary lack relevant</w:t>
      </w:r>
      <w:r>
        <w:rPr>
          <w:rFonts w:eastAsia="Calibri" w:hint="eastAsia"/>
          <w:lang w:val="en-US" w:eastAsia="zh-CN"/>
        </w:rPr>
        <w:t xml:space="preserve"> </w:t>
      </w:r>
      <w:r>
        <w:rPr>
          <w:rFonts w:eastAsia="Calibri"/>
          <w:lang w:val="en-US" w:eastAsia="zh-CN"/>
        </w:rPr>
        <w:t>definitions or explanations for</w:t>
      </w:r>
      <w:r>
        <w:rPr>
          <w:rFonts w:eastAsia="Calibri"/>
          <w:lang w:val="en-US" w:eastAsia="zh-CN"/>
        </w:rPr>
        <w:t xml:space="preserve"> the terms of</w:t>
      </w:r>
      <w:r>
        <w:rPr>
          <w:rFonts w:eastAsia="Calibri"/>
          <w:lang w:val="en-US" w:eastAsia="zh-CN"/>
        </w:rPr>
        <w:t xml:space="preserve"> "VTS Area Delineation" and "VTS </w:t>
      </w:r>
      <w:r>
        <w:rPr>
          <w:rFonts w:eastAsia="Calibri"/>
          <w:lang w:val="en-US" w:eastAsia="zh-CN"/>
        </w:rPr>
        <w:t>Sub-area Delineation</w:t>
      </w:r>
      <w:r>
        <w:rPr>
          <w:rFonts w:eastAsia="Calibri"/>
          <w:lang w:val="en-US" w:eastAsia="zh-CN"/>
        </w:rPr>
        <w:t xml:space="preserve">". This may lead to </w:t>
      </w:r>
      <w:r>
        <w:rPr>
          <w:rFonts w:eastAsia="Calibri"/>
          <w:lang w:val="en-US" w:eastAsia="zh-CN"/>
        </w:rPr>
        <w:t>divergent</w:t>
      </w:r>
      <w:r>
        <w:rPr>
          <w:rFonts w:eastAsia="Calibri"/>
          <w:lang w:val="en-US" w:eastAsia="zh-CN"/>
        </w:rPr>
        <w:t xml:space="preserve"> interpretations of the concept of VTS </w:t>
      </w:r>
      <w:r>
        <w:rPr>
          <w:rFonts w:eastAsia="Calibri"/>
          <w:lang w:val="en-US" w:eastAsia="zh-CN"/>
        </w:rPr>
        <w:t>Sub-area</w:t>
      </w:r>
      <w:r>
        <w:rPr>
          <w:rFonts w:eastAsia="Calibri"/>
          <w:lang w:val="en-US" w:eastAsia="zh-CN"/>
        </w:rPr>
        <w:t>. Defining these terms is essential.</w:t>
      </w:r>
    </w:p>
    <w:p w14:paraId="78FA996A" w14:textId="77777777" w:rsidR="00E86C57" w:rsidRDefault="00645D1F">
      <w:pPr>
        <w:pStyle w:val="BodyText"/>
        <w:numPr>
          <w:ilvl w:val="0"/>
          <w:numId w:val="20"/>
        </w:numPr>
        <w:ind w:left="567" w:hanging="567"/>
        <w:rPr>
          <w:rFonts w:eastAsia="Calibri"/>
          <w:lang w:val="en-US" w:eastAsia="zh-CN"/>
        </w:rPr>
      </w:pPr>
      <w:r>
        <w:rPr>
          <w:rFonts w:eastAsia="Calibri" w:hint="eastAsia"/>
          <w:lang w:val="en-US" w:eastAsia="zh-CN"/>
        </w:rPr>
        <w:t>F</w:t>
      </w:r>
      <w:r>
        <w:rPr>
          <w:rFonts w:eastAsia="Calibri"/>
          <w:lang w:val="en-US" w:eastAsia="zh-CN"/>
        </w:rPr>
        <w:t xml:space="preserve">actors to consider during VTS </w:t>
      </w:r>
      <w:r>
        <w:rPr>
          <w:rFonts w:eastAsia="Calibri"/>
          <w:lang w:val="en-US" w:eastAsia="zh-CN"/>
        </w:rPr>
        <w:t>sub-area delineation</w:t>
      </w:r>
      <w:r>
        <w:rPr>
          <w:rFonts w:eastAsia="Calibri"/>
          <w:lang w:val="en-US" w:eastAsia="zh-CN"/>
        </w:rPr>
        <w:t xml:space="preserve">. Current </w:t>
      </w:r>
      <w:r>
        <w:rPr>
          <w:rFonts w:eastAsia="Calibri"/>
          <w:lang w:val="en-US" w:eastAsia="zh-CN"/>
        </w:rPr>
        <w:t>guideline G1150</w:t>
      </w:r>
      <w:r>
        <w:rPr>
          <w:rFonts w:eastAsia="Calibri"/>
          <w:lang w:val="en-US" w:eastAsia="zh-CN"/>
        </w:rPr>
        <w:t xml:space="preserve"> and document VTS57-12.5.1.1 WP </w:t>
      </w:r>
      <w:r>
        <w:rPr>
          <w:rFonts w:eastAsia="Calibri"/>
          <w:lang w:val="en-US" w:eastAsia="zh-CN"/>
        </w:rPr>
        <w:t>guideline G1150</w:t>
      </w:r>
      <w:r>
        <w:rPr>
          <w:rFonts w:eastAsia="Calibri"/>
          <w:lang w:val="en-US" w:eastAsia="zh-CN"/>
        </w:rPr>
        <w:t xml:space="preserve"> Ed3.1 mention some factors related to VTS </w:t>
      </w:r>
      <w:r>
        <w:rPr>
          <w:rFonts w:eastAsia="Calibri"/>
          <w:lang w:val="en-US" w:eastAsia="zh-CN"/>
        </w:rPr>
        <w:t>sub-area delineation,</w:t>
      </w:r>
      <w:r>
        <w:rPr>
          <w:rFonts w:eastAsia="Calibri"/>
          <w:lang w:val="en-US" w:eastAsia="zh-CN"/>
        </w:rPr>
        <w:t xml:space="preserve"> but th</w:t>
      </w:r>
      <w:r>
        <w:rPr>
          <w:rFonts w:eastAsia="Calibri"/>
          <w:lang w:val="en-US" w:eastAsia="zh-CN"/>
        </w:rPr>
        <w:t>e</w:t>
      </w:r>
      <w:r>
        <w:rPr>
          <w:rFonts w:eastAsia="Calibri"/>
          <w:lang w:val="en-US" w:eastAsia="zh-CN"/>
        </w:rPr>
        <w:t xml:space="preserve"> content </w:t>
      </w:r>
      <w:r>
        <w:rPr>
          <w:rFonts w:eastAsia="Calibri"/>
          <w:lang w:val="en-US" w:eastAsia="zh-CN"/>
        </w:rPr>
        <w:t xml:space="preserve">is </w:t>
      </w:r>
      <w:r>
        <w:rPr>
          <w:rFonts w:eastAsia="Calibri"/>
          <w:lang w:val="en-US" w:eastAsia="zh-CN"/>
        </w:rPr>
        <w:t xml:space="preserve">in the same module as VTS area delineation. </w:t>
      </w:r>
      <w:r>
        <w:rPr>
          <w:rFonts w:eastAsia="Calibri"/>
          <w:lang w:val="en-US" w:eastAsia="zh-CN"/>
        </w:rPr>
        <w:t xml:space="preserve">In </w:t>
      </w:r>
      <w:r>
        <w:rPr>
          <w:rFonts w:eastAsia="Calibri"/>
          <w:lang w:val="en-US" w:eastAsia="zh-CN"/>
        </w:rPr>
        <w:t>VTS practice, there are certain differences and distinctions between the considerations for delineating the overall VTS area and</w:t>
      </w:r>
      <w:r>
        <w:rPr>
          <w:rFonts w:eastAsia="Calibri"/>
          <w:lang w:val="en-US" w:eastAsia="zh-CN"/>
        </w:rPr>
        <w:t xml:space="preserve"> VTS</w:t>
      </w:r>
      <w:r>
        <w:rPr>
          <w:rFonts w:eastAsia="Calibri"/>
          <w:lang w:val="en-US" w:eastAsia="zh-CN"/>
        </w:rPr>
        <w:t xml:space="preserve"> </w:t>
      </w:r>
      <w:r>
        <w:rPr>
          <w:rFonts w:eastAsia="Calibri"/>
          <w:lang w:val="en-US" w:eastAsia="zh-CN"/>
        </w:rPr>
        <w:t>sub-area</w:t>
      </w:r>
      <w:r>
        <w:rPr>
          <w:rFonts w:eastAsia="Calibri"/>
          <w:lang w:val="en-US" w:eastAsia="zh-CN"/>
        </w:rPr>
        <w:t xml:space="preserve">. It is recommended to list the additional factors specific to </w:t>
      </w:r>
      <w:r>
        <w:rPr>
          <w:rFonts w:eastAsia="Calibri"/>
          <w:lang w:val="en-US" w:eastAsia="zh-CN"/>
        </w:rPr>
        <w:t>sub-area delineation</w:t>
      </w:r>
      <w:r>
        <w:rPr>
          <w:rFonts w:eastAsia="Calibri"/>
          <w:lang w:val="en-US" w:eastAsia="zh-CN"/>
        </w:rPr>
        <w:t xml:space="preserve"> separately. See "A.5.2 Factors to Consider for VTS </w:t>
      </w:r>
      <w:r>
        <w:rPr>
          <w:rFonts w:eastAsia="Calibri"/>
          <w:lang w:val="en-US" w:eastAsia="zh-CN"/>
        </w:rPr>
        <w:t>sub-area delineation</w:t>
      </w:r>
      <w:r>
        <w:rPr>
          <w:rFonts w:eastAsia="Calibri"/>
          <w:lang w:val="en-US" w:eastAsia="zh-CN"/>
        </w:rPr>
        <w:t>" in Annex</w:t>
      </w:r>
      <w:r>
        <w:rPr>
          <w:rFonts w:eastAsia="Calibri" w:hint="eastAsia"/>
          <w:lang w:val="en-US" w:eastAsia="zh-CN"/>
        </w:rPr>
        <w:t xml:space="preserve"> A</w:t>
      </w:r>
      <w:r>
        <w:rPr>
          <w:rFonts w:eastAsia="Calibri"/>
          <w:lang w:val="en-US" w:eastAsia="zh-CN"/>
        </w:rPr>
        <w:t>.</w:t>
      </w:r>
      <w:r>
        <w:rPr>
          <w:rFonts w:eastAsia="Calibri"/>
          <w:lang w:val="en-US" w:eastAsia="zh-CN"/>
        </w:rPr>
        <w:t xml:space="preserve"> </w:t>
      </w:r>
    </w:p>
    <w:p w14:paraId="78FA996B" w14:textId="77777777" w:rsidR="00E86C57" w:rsidRDefault="00645D1F">
      <w:pPr>
        <w:pStyle w:val="BodyText"/>
        <w:numPr>
          <w:ilvl w:val="0"/>
          <w:numId w:val="20"/>
        </w:numPr>
        <w:ind w:left="567" w:hanging="567"/>
        <w:rPr>
          <w:rFonts w:eastAsia="Calibri"/>
          <w:lang w:val="en-US" w:eastAsia="zh-CN"/>
        </w:rPr>
      </w:pPr>
      <w:r>
        <w:rPr>
          <w:rFonts w:eastAsia="Calibri"/>
          <w:lang w:val="en-US" w:eastAsia="zh-CN"/>
        </w:rPr>
        <w:t>C</w:t>
      </w:r>
      <w:r>
        <w:rPr>
          <w:rFonts w:eastAsia="Calibri"/>
          <w:lang w:val="en-US" w:eastAsia="zh-CN"/>
        </w:rPr>
        <w:t xml:space="preserve">onsiderations for VTS area assessment. While Section 6 "Post-Implementation Evaluation" in </w:t>
      </w:r>
      <w:r>
        <w:rPr>
          <w:rFonts w:eastAsia="Calibri"/>
          <w:lang w:val="en-US" w:eastAsia="zh-CN"/>
        </w:rPr>
        <w:t>guideline G1150</w:t>
      </w:r>
      <w:r>
        <w:rPr>
          <w:rFonts w:eastAsia="Calibri"/>
          <w:lang w:val="en-US" w:eastAsia="zh-CN"/>
        </w:rPr>
        <w:t xml:space="preserve"> mentions that VTS area delineation should be considered in light of changes in volume</w:t>
      </w:r>
      <w:r>
        <w:rPr>
          <w:rFonts w:eastAsia="Calibri"/>
          <w:lang w:val="en-US" w:eastAsia="zh-CN"/>
        </w:rPr>
        <w:t xml:space="preserve"> of </w:t>
      </w:r>
      <w:r>
        <w:rPr>
          <w:rFonts w:eastAsia="Calibri"/>
          <w:lang w:val="en-US" w:eastAsia="zh-CN"/>
        </w:rPr>
        <w:t>traffic or</w:t>
      </w:r>
      <w:r>
        <w:rPr>
          <w:rFonts w:eastAsia="Calibri"/>
          <w:lang w:val="en-US" w:eastAsia="zh-CN"/>
        </w:rPr>
        <w:t xml:space="preserve"> degree of </w:t>
      </w:r>
      <w:r>
        <w:rPr>
          <w:rFonts w:eastAsia="Calibri"/>
          <w:lang w:val="en-US" w:eastAsia="zh-CN"/>
        </w:rPr>
        <w:t>risk</w:t>
      </w:r>
      <w:r>
        <w:rPr>
          <w:rFonts w:eastAsia="Calibri"/>
          <w:lang w:val="en-US" w:eastAsia="zh-CN"/>
        </w:rPr>
        <w:t xml:space="preserve"> </w:t>
      </w:r>
      <w:r>
        <w:rPr>
          <w:rFonts w:eastAsia="Calibri"/>
          <w:lang w:val="en-US" w:eastAsia="zh-CN"/>
        </w:rPr>
        <w:t xml:space="preserve">within the area, the specific considerations for conducting such an assessment are not listed. It is recommended </w:t>
      </w:r>
      <w:r>
        <w:rPr>
          <w:rFonts w:eastAsia="Calibri"/>
          <w:lang w:val="en-US" w:eastAsia="zh-CN"/>
        </w:rPr>
        <w:t xml:space="preserve">that these be </w:t>
      </w:r>
      <w:r>
        <w:rPr>
          <w:rFonts w:eastAsia="Calibri"/>
          <w:lang w:val="en-US" w:eastAsia="zh-CN"/>
        </w:rPr>
        <w:t>clarif</w:t>
      </w:r>
      <w:r>
        <w:rPr>
          <w:rFonts w:eastAsia="Calibri"/>
          <w:lang w:val="en-US" w:eastAsia="zh-CN"/>
        </w:rPr>
        <w:t>ied</w:t>
      </w:r>
      <w:r>
        <w:rPr>
          <w:rFonts w:eastAsia="Calibri"/>
          <w:lang w:val="en-US" w:eastAsia="zh-CN"/>
        </w:rPr>
        <w:t xml:space="preserve"> and supplement</w:t>
      </w:r>
      <w:r>
        <w:rPr>
          <w:rFonts w:eastAsia="Calibri"/>
          <w:lang w:val="en-US" w:eastAsia="zh-CN"/>
        </w:rPr>
        <w:t>ed</w:t>
      </w:r>
      <w:r>
        <w:rPr>
          <w:rFonts w:eastAsia="Calibri"/>
          <w:lang w:val="en-US" w:eastAsia="zh-CN"/>
        </w:rPr>
        <w:t>. Specific content is detailed in "A.5.3 Considerations for Conducting VTS Area Assessment" within Annex A</w:t>
      </w:r>
      <w:r>
        <w:rPr>
          <w:rFonts w:eastAsia="Calibri"/>
          <w:lang w:val="en-US" w:eastAsia="zh-CN"/>
        </w:rPr>
        <w:t>.</w:t>
      </w:r>
      <w:r>
        <w:rPr>
          <w:rFonts w:eastAsia="Calibri"/>
          <w:lang w:val="en-US" w:eastAsia="zh-CN"/>
        </w:rPr>
        <w:t xml:space="preserve"> </w:t>
      </w:r>
    </w:p>
    <w:p w14:paraId="78FA996C" w14:textId="77777777" w:rsidR="00E86C57" w:rsidRDefault="00645D1F">
      <w:pPr>
        <w:pStyle w:val="BodyText"/>
        <w:numPr>
          <w:ilvl w:val="0"/>
          <w:numId w:val="20"/>
        </w:numPr>
        <w:ind w:left="567" w:hanging="567"/>
        <w:rPr>
          <w:rFonts w:eastAsia="Calibri"/>
          <w:lang w:val="en-US" w:eastAsia="zh-CN"/>
        </w:rPr>
      </w:pPr>
      <w:r>
        <w:rPr>
          <w:rFonts w:eastAsia="Calibri"/>
          <w:lang w:val="en-US" w:eastAsia="zh-CN"/>
        </w:rPr>
        <w:t>I</w:t>
      </w:r>
      <w:r>
        <w:rPr>
          <w:rFonts w:eastAsia="Calibri"/>
          <w:lang w:val="en-US" w:eastAsia="zh-CN"/>
        </w:rPr>
        <w:t xml:space="preserve">mplementation steps for VTS area and </w:t>
      </w:r>
      <w:r>
        <w:rPr>
          <w:rFonts w:eastAsia="Calibri"/>
          <w:lang w:val="en-US" w:eastAsia="zh-CN"/>
        </w:rPr>
        <w:t>sub-area</w:t>
      </w:r>
      <w:r>
        <w:rPr>
          <w:rFonts w:eastAsia="Calibri"/>
          <w:lang w:val="en-US" w:eastAsia="zh-CN"/>
        </w:rPr>
        <w:t xml:space="preserve"> delineation. </w:t>
      </w:r>
      <w:r>
        <w:rPr>
          <w:rFonts w:eastAsia="Calibri"/>
          <w:lang w:val="en-US" w:eastAsia="zh-CN"/>
        </w:rPr>
        <w:t xml:space="preserve">Better guidance could be provided for </w:t>
      </w:r>
      <w:r>
        <w:rPr>
          <w:rFonts w:eastAsia="Calibri"/>
          <w:lang w:val="en-US" w:eastAsia="zh-CN"/>
        </w:rPr>
        <w:t>adjusting VTS areas and delineating s</w:t>
      </w:r>
      <w:r>
        <w:rPr>
          <w:rFonts w:eastAsia="Calibri"/>
          <w:lang w:val="en-US" w:eastAsia="zh-CN"/>
        </w:rPr>
        <w:t>ub-area</w:t>
      </w:r>
      <w:r>
        <w:rPr>
          <w:rFonts w:eastAsia="Calibri"/>
          <w:lang w:val="en-US" w:eastAsia="zh-CN"/>
        </w:rPr>
        <w:t>s</w:t>
      </w:r>
      <w:r>
        <w:rPr>
          <w:rFonts w:eastAsia="Calibri"/>
          <w:lang w:val="en-US" w:eastAsia="zh-CN"/>
        </w:rPr>
        <w:t xml:space="preserve"> by c</w:t>
      </w:r>
      <w:r>
        <w:rPr>
          <w:rFonts w:eastAsia="Calibri"/>
          <w:lang w:val="en-US" w:eastAsia="zh-CN"/>
        </w:rPr>
        <w:t>larify the specific steps and methods</w:t>
      </w:r>
      <w:r>
        <w:rPr>
          <w:rFonts w:eastAsia="Calibri"/>
          <w:lang w:val="en-US" w:eastAsia="zh-CN"/>
        </w:rPr>
        <w:t>, and a</w:t>
      </w:r>
      <w:r>
        <w:rPr>
          <w:rFonts w:eastAsia="Calibri"/>
          <w:lang w:val="en-US" w:eastAsia="zh-CN"/>
        </w:rPr>
        <w:t xml:space="preserve">dding concrete steps. Specific content </w:t>
      </w:r>
      <w:r>
        <w:rPr>
          <w:rFonts w:eastAsia="Calibri"/>
          <w:lang w:val="en-US" w:eastAsia="zh-CN"/>
        </w:rPr>
        <w:t>can be found</w:t>
      </w:r>
      <w:r>
        <w:rPr>
          <w:rFonts w:eastAsia="Calibri"/>
          <w:lang w:val="en-US" w:eastAsia="zh-CN"/>
        </w:rPr>
        <w:t xml:space="preserve"> in "A.5.4 Steps for Conducting VTS Area Delineation and </w:t>
      </w:r>
      <w:r>
        <w:rPr>
          <w:rFonts w:eastAsia="Calibri"/>
          <w:lang w:val="en-US" w:eastAsia="zh-CN"/>
        </w:rPr>
        <w:t>sub-area</w:t>
      </w:r>
      <w:r>
        <w:rPr>
          <w:rFonts w:eastAsia="Calibri"/>
          <w:lang w:val="en-US" w:eastAsia="zh-CN"/>
        </w:rPr>
        <w:t xml:space="preserve"> delineation" in Annex A</w:t>
      </w:r>
      <w:r>
        <w:rPr>
          <w:rFonts w:eastAsia="Calibri"/>
          <w:lang w:val="en-US" w:eastAsia="zh-CN"/>
        </w:rPr>
        <w:t>.</w:t>
      </w:r>
      <w:r>
        <w:rPr>
          <w:rFonts w:eastAsia="Calibri"/>
          <w:lang w:val="en-US" w:eastAsia="zh-CN"/>
        </w:rPr>
        <w:t xml:space="preserve"> </w:t>
      </w:r>
    </w:p>
    <w:p w14:paraId="78FA996D" w14:textId="77777777" w:rsidR="00E86C57" w:rsidRDefault="00E86C57">
      <w:pPr>
        <w:pStyle w:val="BodyText"/>
        <w:numPr>
          <w:ilvl w:val="255"/>
          <w:numId w:val="0"/>
        </w:numPr>
        <w:rPr>
          <w:rFonts w:eastAsia="Calibri"/>
          <w:lang w:val="en-US" w:eastAsia="zh-CN"/>
        </w:rPr>
      </w:pPr>
    </w:p>
    <w:p w14:paraId="78FA996E" w14:textId="77777777" w:rsidR="00E86C57" w:rsidRDefault="00645D1F">
      <w:pPr>
        <w:pStyle w:val="Heading2"/>
        <w:numPr>
          <w:ilvl w:val="1"/>
          <w:numId w:val="18"/>
        </w:numPr>
        <w:rPr>
          <w:rFonts w:eastAsia="Calibri"/>
          <w:b/>
          <w:lang w:val="en-US" w:eastAsia="zh-CN"/>
        </w:rPr>
      </w:pPr>
      <w:r>
        <w:rPr>
          <w:rFonts w:eastAsia="Calibri"/>
          <w:b/>
          <w:lang w:val="en-US" w:eastAsia="zh-CN"/>
        </w:rPr>
        <w:t xml:space="preserve">Proposed Modifications to </w:t>
      </w:r>
      <w:r>
        <w:rPr>
          <w:rFonts w:eastAsia="Calibri"/>
          <w:b/>
          <w:lang w:val="en-US" w:eastAsia="zh-CN"/>
        </w:rPr>
        <w:t>guideline G1150</w:t>
      </w:r>
    </w:p>
    <w:p w14:paraId="78FA996F" w14:textId="77777777" w:rsidR="00E86C57" w:rsidRDefault="00645D1F">
      <w:pPr>
        <w:pStyle w:val="BodyText"/>
        <w:rPr>
          <w:rFonts w:eastAsia="Calibri"/>
          <w:lang w:val="en-US" w:eastAsia="zh-CN"/>
        </w:rPr>
      </w:pPr>
      <w:r>
        <w:rPr>
          <w:rFonts w:eastAsia="Calibri"/>
          <w:lang w:val="en-US" w:eastAsia="zh-CN"/>
        </w:rPr>
        <w:t xml:space="preserve">Considering the above content, it is recommended that </w:t>
      </w:r>
      <w:r>
        <w:rPr>
          <w:rFonts w:eastAsia="Calibri"/>
          <w:lang w:val="en-US" w:eastAsia="zh-CN"/>
        </w:rPr>
        <w:t>guideline G1150</w:t>
      </w:r>
      <w:r>
        <w:rPr>
          <w:rFonts w:eastAsia="Calibri"/>
          <w:lang w:val="en-US" w:eastAsia="zh-CN"/>
        </w:rPr>
        <w:t xml:space="preserve"> be modified in the following two aspects:</w:t>
      </w:r>
    </w:p>
    <w:p w14:paraId="78FA9970" w14:textId="77777777" w:rsidR="00E86C57" w:rsidRDefault="00645D1F">
      <w:pPr>
        <w:pStyle w:val="BodyText"/>
        <w:numPr>
          <w:ilvl w:val="0"/>
          <w:numId w:val="21"/>
        </w:numPr>
        <w:ind w:left="567" w:hanging="567"/>
        <w:rPr>
          <w:rFonts w:eastAsia="Calibri"/>
          <w:lang w:val="en-US" w:eastAsia="zh-CN"/>
        </w:rPr>
      </w:pPr>
      <w:r>
        <w:rPr>
          <w:rFonts w:eastAsia="Calibri"/>
          <w:lang w:val="en-US" w:eastAsia="zh-CN"/>
        </w:rPr>
        <w:t xml:space="preserve">Add content related to VTS area delineation and VTS </w:t>
      </w:r>
      <w:r>
        <w:rPr>
          <w:rFonts w:eastAsia="Calibri"/>
          <w:lang w:val="en-US" w:eastAsia="zh-CN"/>
        </w:rPr>
        <w:t>sub-area</w:t>
      </w:r>
      <w:r>
        <w:rPr>
          <w:rFonts w:eastAsia="Calibri"/>
          <w:lang w:val="en-US" w:eastAsia="zh-CN"/>
        </w:rPr>
        <w:t xml:space="preserve"> delineation to Chapter "5. Planning and Implementation" in the main body of the guideline</w:t>
      </w:r>
      <w:r>
        <w:rPr>
          <w:rFonts w:eastAsia="Calibri"/>
          <w:lang w:val="en-US" w:eastAsia="zh-CN"/>
        </w:rPr>
        <w:t>;</w:t>
      </w:r>
    </w:p>
    <w:p w14:paraId="78FA9971" w14:textId="77777777" w:rsidR="00E86C57" w:rsidRDefault="00645D1F">
      <w:pPr>
        <w:pStyle w:val="BodyText"/>
        <w:numPr>
          <w:ilvl w:val="0"/>
          <w:numId w:val="21"/>
        </w:numPr>
        <w:ind w:left="567" w:hanging="567"/>
        <w:rPr>
          <w:rFonts w:eastAsia="Calibri"/>
          <w:lang w:val="en-US" w:eastAsia="zh-CN"/>
        </w:rPr>
      </w:pPr>
      <w:r>
        <w:rPr>
          <w:rFonts w:eastAsia="Calibri"/>
          <w:lang w:val="en-US" w:eastAsia="zh-CN"/>
        </w:rPr>
        <w:t>Revise the existing Annex A</w:t>
      </w:r>
      <w:r>
        <w:rPr>
          <w:rFonts w:eastAsia="Calibri"/>
          <w:lang w:val="en-US" w:eastAsia="zh-CN"/>
        </w:rPr>
        <w:t>.</w:t>
      </w:r>
      <w:r>
        <w:rPr>
          <w:rFonts w:eastAsia="Calibri"/>
          <w:lang w:val="en-US" w:eastAsia="zh-CN"/>
        </w:rPr>
        <w:t>5</w:t>
      </w:r>
      <w:r>
        <w:rPr>
          <w:rFonts w:eastAsia="Calibri"/>
          <w:lang w:val="en-US" w:eastAsia="zh-CN"/>
        </w:rPr>
        <w:t>.</w:t>
      </w:r>
      <w:r>
        <w:rPr>
          <w:rFonts w:eastAsia="Calibri"/>
          <w:lang w:val="en-US" w:eastAsia="zh-CN"/>
        </w:rPr>
        <w:t xml:space="preserve"> to incorporate specific details such as factors to consider during implementation, assessment procedures, etc.</w:t>
      </w:r>
    </w:p>
    <w:p w14:paraId="78FA9972" w14:textId="77777777" w:rsidR="00E86C57" w:rsidRDefault="00645D1F">
      <w:pPr>
        <w:pStyle w:val="BodyText"/>
        <w:rPr>
          <w:rFonts w:eastAsia="Calibri"/>
          <w:lang w:val="en-US" w:eastAsia="zh-CN"/>
        </w:rPr>
      </w:pPr>
      <w:r>
        <w:rPr>
          <w:rFonts w:eastAsia="Calibri"/>
          <w:lang w:val="en-US" w:eastAsia="zh-CN"/>
        </w:rPr>
        <w:t xml:space="preserve">Specific suggestions for incorporating VTS area delineation and </w:t>
      </w:r>
      <w:r>
        <w:rPr>
          <w:rFonts w:eastAsia="Calibri"/>
          <w:lang w:val="en-US" w:eastAsia="zh-CN"/>
        </w:rPr>
        <w:t>sub-area</w:t>
      </w:r>
      <w:r>
        <w:rPr>
          <w:rFonts w:eastAsia="Calibri"/>
          <w:lang w:val="en-US" w:eastAsia="zh-CN"/>
        </w:rPr>
        <w:t xml:space="preserve"> delineation content:</w:t>
      </w:r>
    </w:p>
    <w:p w14:paraId="78FA9973" w14:textId="77777777" w:rsidR="00E86C57" w:rsidRDefault="00645D1F">
      <w:pPr>
        <w:pStyle w:val="Heading3"/>
        <w:numPr>
          <w:ilvl w:val="2"/>
          <w:numId w:val="22"/>
        </w:numPr>
        <w:rPr>
          <w:rFonts w:ascii="Calibri" w:hAnsi="Calibri"/>
          <w:lang w:val="en-US" w:eastAsia="zh-CN"/>
        </w:rPr>
      </w:pPr>
      <w:r>
        <w:rPr>
          <w:rFonts w:ascii="Calibri" w:hAnsi="Calibri"/>
          <w:szCs w:val="22"/>
        </w:rPr>
        <w:t>Recommendations on</w:t>
      </w:r>
      <w:r>
        <w:rPr>
          <w:rFonts w:ascii="Calibri" w:hAnsi="Calibri" w:hint="eastAsia"/>
          <w:szCs w:val="22"/>
          <w:lang w:val="en-US" w:eastAsia="zh-CN"/>
        </w:rPr>
        <w:t xml:space="preserve"> </w:t>
      </w:r>
      <w:r>
        <w:rPr>
          <w:rFonts w:ascii="Calibri" w:eastAsia="Calibri" w:hAnsi="Calibri"/>
          <w:lang w:val="en-US" w:eastAsia="zh-CN"/>
        </w:rPr>
        <w:t xml:space="preserve">VTS Area </w:t>
      </w:r>
      <w:r>
        <w:rPr>
          <w:rFonts w:ascii="Calibri" w:eastAsia="Calibri" w:hAnsi="Calibri" w:hint="eastAsia"/>
          <w:lang w:val="en-US" w:eastAsia="zh-CN"/>
        </w:rPr>
        <w:t xml:space="preserve"> </w:t>
      </w:r>
      <w:r>
        <w:rPr>
          <w:rFonts w:ascii="Calibri" w:eastAsia="Calibri" w:hAnsi="Calibri"/>
          <w:lang w:val="en-US" w:eastAsia="zh-CN"/>
        </w:rPr>
        <w:t>and Sub-area Delineation</w:t>
      </w:r>
      <w:r>
        <w:rPr>
          <w:rFonts w:ascii="Calibri" w:hAnsi="Calibri"/>
          <w:szCs w:val="22"/>
          <w:lang w:eastAsia="zh-CN"/>
        </w:rPr>
        <w:t>：</w:t>
      </w:r>
    </w:p>
    <w:p w14:paraId="78FA9974" w14:textId="77777777" w:rsidR="00E86C57" w:rsidRDefault="00645D1F">
      <w:pPr>
        <w:pStyle w:val="Bullet1"/>
        <w:tabs>
          <w:tab w:val="clear" w:pos="720"/>
          <w:tab w:val="left" w:pos="1134"/>
        </w:tabs>
        <w:ind w:left="1134" w:hanging="567"/>
        <w:rPr>
          <w:rFonts w:ascii="Calibri" w:eastAsia="Calibri" w:hAnsi="Calibri" w:cs="Calibri"/>
          <w:lang w:val="en-US" w:eastAsia="zh-CN"/>
        </w:rPr>
      </w:pPr>
      <w:r>
        <w:rPr>
          <w:rFonts w:ascii="Calibri" w:eastAsia="Calibri" w:hAnsi="Calibri" w:cs="Calibri"/>
          <w:lang w:val="en-US" w:eastAsia="zh-CN"/>
        </w:rPr>
        <w:t>Amendment to Chapter 5.1 ("Phase 1: Initiating"), adding provisions on VTS area delineation: under "</w:t>
      </w:r>
      <w:r>
        <w:rPr>
          <w:rFonts w:ascii="Calibri" w:eastAsia="Calibri" w:hAnsi="Calibri" w:cs="Calibri"/>
          <w:lang w:val="en-US" w:eastAsia="zh-CN"/>
        </w:rPr>
        <w:t>Feasibility study – The purpose of a feasibility study is to establish whether a VTS is a viable solution to address the issue or problem. The following areas may be considered:</w:t>
      </w:r>
      <w:r>
        <w:rPr>
          <w:rFonts w:ascii="Calibri" w:eastAsia="Calibri" w:hAnsi="Calibri"/>
          <w:lang w:val="en-US" w:eastAsia="zh-CN"/>
        </w:rPr>
        <w:t>……</w:t>
      </w:r>
      <w:r>
        <w:rPr>
          <w:rFonts w:ascii="Calibri" w:eastAsia="Calibri" w:hAnsi="Calibri" w:cs="Calibri"/>
          <w:lang w:val="en-US" w:eastAsia="zh-CN"/>
        </w:rPr>
        <w:t>", enhance the operational feasibility factor as follows: “Operational feasibility - Does implementing a VTS meet the needs of the entity by solving problems and/or taking advantage of identified opportunities? How is the scope of VTS implementation determined? Specifically, how should the VTS service area be delineated, and is sub-area delineation necessary?” This ensures that VTS area delineation and sub-area delineation are considered at the initial stage of VTS establishment.</w:t>
      </w:r>
    </w:p>
    <w:p w14:paraId="78FA9975" w14:textId="77777777" w:rsidR="00E86C57" w:rsidRDefault="00645D1F">
      <w:pPr>
        <w:pStyle w:val="Bullet1"/>
        <w:tabs>
          <w:tab w:val="clear" w:pos="720"/>
          <w:tab w:val="left" w:pos="1134"/>
        </w:tabs>
        <w:ind w:left="1134" w:hanging="567"/>
        <w:rPr>
          <w:rFonts w:ascii="Calibri" w:eastAsia="Calibri" w:hAnsi="Calibri" w:cs="Calibri"/>
          <w:lang w:val="en-US" w:eastAsia="zh-CN"/>
        </w:rPr>
      </w:pPr>
      <w:r>
        <w:rPr>
          <w:rFonts w:ascii="Calibri" w:eastAsia="Calibri" w:hAnsi="Calibri" w:cs="Calibri"/>
          <w:lang w:val="en-US" w:eastAsia="zh-CN"/>
        </w:rPr>
        <w:t>Amendment to Chapter 5.1 ("Phase 1: Initiating"), adding information collection and analysis: under "Possible issues and problems relating to ship traffic include: Interaction of maritime traffic; Volume and composition of traffic; Protection of the marine environment and surrounding areas; The local conditions such as geography, hydrological/meteorological, and tides", add: “Port and anchorage facility capacity, emergency rescue and search-and-rescue (SAR) capabilities, dangerous cargo hazards, and inter-r</w:t>
      </w:r>
      <w:r>
        <w:rPr>
          <w:rFonts w:ascii="Calibri" w:eastAsia="Calibri" w:hAnsi="Calibri" w:cs="Calibri"/>
          <w:lang w:val="en-US" w:eastAsia="zh-CN"/>
        </w:rPr>
        <w:t>egional traffic coordination mechanisms.”</w:t>
      </w:r>
    </w:p>
    <w:p w14:paraId="78FA9976" w14:textId="77777777" w:rsidR="00E86C57" w:rsidRDefault="00645D1F">
      <w:pPr>
        <w:pStyle w:val="Bullet1"/>
        <w:tabs>
          <w:tab w:val="clear" w:pos="720"/>
          <w:tab w:val="left" w:pos="1134"/>
        </w:tabs>
        <w:ind w:left="1134" w:hanging="567"/>
        <w:rPr>
          <w:rFonts w:ascii="Calibri" w:eastAsia="Calibri" w:hAnsi="Calibri" w:cs="Calibri"/>
          <w:lang w:val="en-US" w:eastAsia="zh-CN"/>
        </w:rPr>
      </w:pPr>
      <w:r>
        <w:rPr>
          <w:rFonts w:ascii="Calibri" w:eastAsia="Calibri" w:hAnsi="Calibri" w:cs="Calibri"/>
          <w:lang w:val="en-US" w:eastAsia="zh-CN"/>
        </w:rPr>
        <w:t>Amendment to Chapter 5.2 ("Phase 2: Planning"), adding Solutions content. Add the following after “Functional requirements”: “Solutions – Proposals to meet functional requirements and address issues/problems identified in Phase 1.”</w:t>
      </w:r>
    </w:p>
    <w:p w14:paraId="78FA9977" w14:textId="77777777" w:rsidR="00E86C57" w:rsidRDefault="00645D1F">
      <w:pPr>
        <w:pStyle w:val="Bullet1"/>
        <w:tabs>
          <w:tab w:val="clear" w:pos="720"/>
          <w:tab w:val="left" w:pos="1134"/>
        </w:tabs>
        <w:ind w:left="1134" w:hanging="567"/>
        <w:rPr>
          <w:rFonts w:ascii="Calibri" w:eastAsia="Calibri" w:hAnsi="Calibri" w:cs="Calibri"/>
          <w:lang w:val="en-US" w:eastAsia="zh-CN"/>
        </w:rPr>
      </w:pPr>
      <w:r>
        <w:rPr>
          <w:rFonts w:ascii="Calibri" w:eastAsia="Calibri" w:hAnsi="Calibri" w:cs="Calibri"/>
          <w:lang w:val="en-US" w:eastAsia="zh-CN"/>
        </w:rPr>
        <w:t>Amendment to Chapter 6 ("Post Implementation Evaluation"), adding Clarification on VTS area delineation: Under "The evaluation may indicate changes to the volume of traffic or the degree of risk have culminated in the need to consider changes such as: The delineated VTS area", add: “Whether the delineated area requires adjustment, and whether sub-area delineation within the existing VTS area is necessary.”</w:t>
      </w:r>
    </w:p>
    <w:p w14:paraId="78FA9978" w14:textId="77777777" w:rsidR="00E86C57" w:rsidRDefault="00645D1F">
      <w:pPr>
        <w:pStyle w:val="Bullet1"/>
        <w:tabs>
          <w:tab w:val="clear" w:pos="720"/>
          <w:tab w:val="left" w:pos="1134"/>
        </w:tabs>
        <w:ind w:left="1134" w:hanging="567"/>
        <w:rPr>
          <w:rFonts w:ascii="Calibri" w:eastAsia="Calibri" w:hAnsi="Calibri" w:cs="Calibri"/>
          <w:lang w:val="en-US" w:eastAsia="zh-CN"/>
        </w:rPr>
      </w:pPr>
      <w:r>
        <w:rPr>
          <w:rFonts w:ascii="Calibri" w:eastAsia="Calibri" w:hAnsi="Calibri" w:cs="Calibri"/>
          <w:lang w:val="en-US" w:eastAsia="zh-CN"/>
        </w:rPr>
        <w:t>Consolidation of capacity assessment statements in Chapter 6, merge the two existing points:</w:t>
      </w:r>
      <w:r>
        <w:rPr>
          <w:rFonts w:ascii="Calibri" w:eastAsia="Calibri" w:hAnsi="Calibri" w:cs="Calibri" w:hint="eastAsia"/>
          <w:lang w:val="en-US" w:eastAsia="zh-CN"/>
        </w:rPr>
        <w:t xml:space="preserve"> </w:t>
      </w:r>
      <w:r>
        <w:rPr>
          <w:rFonts w:ascii="Calibri" w:eastAsia="Calibri" w:hAnsi="Calibri" w:cs="Calibri"/>
          <w:lang w:val="en-US" w:eastAsia="zh-CN"/>
        </w:rPr>
        <w:t>"Enhanced capabilities for monitoring and managing ship traffic (e.g. staffing, decision support capabilities) to ensure the safety and efficiency of ship movements through, for example, the forward planning of ship movements or organizing space allocation." and" Reduced capabilities to monitor and manage ship traffic (e.g. staffing, technological capabilities) may adequately address the risks." Revised to: “Monitoring and management of ship traffic capabilities (e.g., staffing, decision support, technical</w:t>
      </w:r>
      <w:r>
        <w:rPr>
          <w:rFonts w:ascii="Calibri" w:eastAsia="Calibri" w:hAnsi="Calibri" w:cs="Calibri"/>
          <w:lang w:val="en-US" w:eastAsia="zh-CN"/>
        </w:rPr>
        <w:t xml:space="preserve"> capacity) shall be dynamically evaluated, with proactive planning implemented to ensure maritime safety and efficiency in risk mitigation.”</w:t>
      </w:r>
    </w:p>
    <w:p w14:paraId="78FA9979" w14:textId="77777777" w:rsidR="00E86C57" w:rsidRDefault="00645D1F">
      <w:pPr>
        <w:pStyle w:val="Heading3"/>
        <w:numPr>
          <w:ilvl w:val="2"/>
          <w:numId w:val="22"/>
        </w:numPr>
        <w:rPr>
          <w:rFonts w:ascii="Calibri" w:hAnsi="Calibri"/>
          <w:lang w:val="en-US" w:eastAsia="zh-CN"/>
        </w:rPr>
      </w:pPr>
      <w:r>
        <w:rPr>
          <w:rFonts w:ascii="Calibri" w:eastAsia="Calibri" w:hAnsi="Calibri"/>
          <w:lang w:val="en-US"/>
        </w:rPr>
        <w:t xml:space="preserve">Proposed Modifications to Existing Annex "A.5. VTS Area" in </w:t>
      </w:r>
      <w:r>
        <w:rPr>
          <w:rFonts w:ascii="Calibri" w:hAnsi="Calibri"/>
          <w:lang w:val="en-US" w:eastAsia="zh-CN"/>
        </w:rPr>
        <w:t>guideline G1150</w:t>
      </w:r>
    </w:p>
    <w:p w14:paraId="78FA997A" w14:textId="77777777" w:rsidR="00E86C57" w:rsidRDefault="00645D1F">
      <w:pPr>
        <w:pStyle w:val="BodyText"/>
        <w:rPr>
          <w:rFonts w:eastAsia="Calibri"/>
          <w:lang w:val="en-US" w:eastAsia="zh-CN"/>
        </w:rPr>
      </w:pPr>
      <w:r>
        <w:rPr>
          <w:rFonts w:eastAsia="Calibri"/>
          <w:lang w:val="en-US" w:eastAsia="zh-CN"/>
        </w:rPr>
        <w:t xml:space="preserve">It is recommended that the </w:t>
      </w:r>
      <w:r>
        <w:rPr>
          <w:rFonts w:eastAsia="Calibri"/>
          <w:lang w:val="en-US" w:eastAsia="zh-CN"/>
        </w:rPr>
        <w:t xml:space="preserve">above </w:t>
      </w:r>
      <w:r>
        <w:rPr>
          <w:rFonts w:eastAsia="Calibri"/>
          <w:lang w:val="en-US" w:eastAsia="zh-CN"/>
        </w:rPr>
        <w:t xml:space="preserve">content described in Section "3.2 Content Related to Area Delineation for Consideration in </w:t>
      </w:r>
      <w:r>
        <w:rPr>
          <w:rFonts w:eastAsia="Calibri"/>
          <w:lang w:val="en-US" w:eastAsia="zh-CN"/>
        </w:rPr>
        <w:t>guideline G1150</w:t>
      </w:r>
      <w:r>
        <w:rPr>
          <w:rFonts w:eastAsia="Calibri"/>
          <w:lang w:val="en-US" w:eastAsia="zh-CN"/>
        </w:rPr>
        <w:t>" of this proposal be comprehensively revised and used to replace the existing content of Annex "A.5</w:t>
      </w:r>
      <w:r>
        <w:rPr>
          <w:rFonts w:eastAsia="Calibri"/>
          <w:lang w:val="en-US" w:eastAsia="zh-CN"/>
        </w:rPr>
        <w:t>.</w:t>
      </w:r>
      <w:r>
        <w:rPr>
          <w:rFonts w:eastAsia="Calibri"/>
          <w:lang w:val="en-US" w:eastAsia="zh-CN"/>
        </w:rPr>
        <w:t xml:space="preserve"> VTS Area". </w:t>
      </w:r>
      <w:r>
        <w:rPr>
          <w:rFonts w:eastAsia="Calibri"/>
          <w:lang w:val="en-US" w:eastAsia="zh-CN"/>
        </w:rPr>
        <w:t>T</w:t>
      </w:r>
      <w:r>
        <w:rPr>
          <w:rFonts w:eastAsia="Calibri"/>
          <w:lang w:val="en-US" w:eastAsia="zh-CN"/>
        </w:rPr>
        <w:t xml:space="preserve">he sub-heading of this section </w:t>
      </w:r>
      <w:r>
        <w:rPr>
          <w:rFonts w:eastAsia="Calibri"/>
          <w:lang w:val="en-US" w:eastAsia="zh-CN"/>
        </w:rPr>
        <w:t>could</w:t>
      </w:r>
      <w:r>
        <w:rPr>
          <w:rFonts w:eastAsia="Calibri"/>
          <w:lang w:val="en-US" w:eastAsia="zh-CN"/>
        </w:rPr>
        <w:t xml:space="preserve"> be </w:t>
      </w:r>
      <w:r>
        <w:rPr>
          <w:rFonts w:eastAsia="Calibri"/>
          <w:lang w:val="en-US" w:eastAsia="zh-CN"/>
        </w:rPr>
        <w:t xml:space="preserve">further </w:t>
      </w:r>
      <w:r>
        <w:rPr>
          <w:rFonts w:eastAsia="Calibri"/>
          <w:lang w:val="en-US" w:eastAsia="zh-CN"/>
        </w:rPr>
        <w:t>changed to "A.5</w:t>
      </w:r>
      <w:r>
        <w:rPr>
          <w:rFonts w:eastAsia="Calibri"/>
          <w:lang w:val="en-US" w:eastAsia="zh-CN"/>
        </w:rPr>
        <w:t>.</w:t>
      </w:r>
      <w:r>
        <w:rPr>
          <w:rFonts w:eastAsia="Calibri"/>
          <w:lang w:val="en-US" w:eastAsia="zh-CN"/>
        </w:rPr>
        <w:t xml:space="preserve">  Implementation Considerations for VTS Area Delineation". The detailed modifications for this section are outlined in Annex A.</w:t>
      </w:r>
    </w:p>
    <w:p w14:paraId="78FA997B" w14:textId="77777777" w:rsidR="00E86C57" w:rsidRDefault="00645D1F">
      <w:pPr>
        <w:pStyle w:val="BodyText"/>
        <w:rPr>
          <w:rFonts w:eastAsia="Calibri"/>
          <w:lang w:val="en-US" w:eastAsia="zh-CN"/>
        </w:rPr>
      </w:pPr>
      <w:r>
        <w:rPr>
          <w:rFonts w:eastAsia="Calibri"/>
          <w:lang w:val="en-US" w:eastAsia="zh-CN"/>
        </w:rPr>
        <w:t>To facilitate the review</w:t>
      </w:r>
      <w:r>
        <w:rPr>
          <w:rFonts w:eastAsia="Calibri"/>
          <w:lang w:val="en-US" w:eastAsia="zh-CN"/>
        </w:rPr>
        <w:t xml:space="preserve"> of the </w:t>
      </w:r>
      <w:r>
        <w:rPr>
          <w:rFonts w:eastAsia="Calibri"/>
          <w:lang w:val="en-US" w:eastAsia="zh-CN"/>
        </w:rPr>
        <w:t xml:space="preserve">Working Group , we provide a revised version of </w:t>
      </w:r>
      <w:r>
        <w:rPr>
          <w:rFonts w:eastAsia="Calibri"/>
          <w:lang w:val="en-US" w:eastAsia="zh-CN"/>
        </w:rPr>
        <w:t>guideline G1150</w:t>
      </w:r>
      <w:r>
        <w:rPr>
          <w:rFonts w:eastAsia="Calibri"/>
          <w:lang w:val="en-US" w:eastAsia="zh-CN"/>
        </w:rPr>
        <w:t xml:space="preserve"> with the modifications described in sections 3.3.1 and 3.3.2 marked. Please refer to</w:t>
      </w:r>
      <w:r>
        <w:rPr>
          <w:rFonts w:eastAsia="Calibri" w:hint="eastAsia"/>
          <w:lang w:val="en-US" w:eastAsia="zh-CN"/>
        </w:rPr>
        <w:t xml:space="preserve"> Annex B </w:t>
      </w:r>
      <w:r>
        <w:rPr>
          <w:rFonts w:eastAsia="Calibri"/>
          <w:lang w:val="en-US" w:eastAsia="zh-CN"/>
        </w:rPr>
        <w:t>"</w:t>
      </w:r>
      <w:r>
        <w:rPr>
          <w:rFonts w:eastAsia="Calibri"/>
          <w:lang w:val="en-US" w:eastAsia="zh-CN"/>
        </w:rPr>
        <w:t xml:space="preserve">G1150 </w:t>
      </w:r>
      <w:r>
        <w:rPr>
          <w:rFonts w:eastAsia="Calibri"/>
          <w:lang w:val="en-US" w:eastAsia="zh-CN"/>
        </w:rPr>
        <w:t>Establishing</w:t>
      </w:r>
      <w:r>
        <w:rPr>
          <w:rFonts w:eastAsia="Calibri" w:hint="eastAsia"/>
          <w:lang w:val="en-US" w:eastAsia="zh-CN"/>
        </w:rPr>
        <w:t xml:space="preserve">, </w:t>
      </w:r>
      <w:r>
        <w:rPr>
          <w:rFonts w:eastAsia="Calibri"/>
          <w:lang w:val="en-US" w:eastAsia="zh-CN"/>
        </w:rPr>
        <w:t>Planning</w:t>
      </w:r>
      <w:r>
        <w:rPr>
          <w:rFonts w:eastAsia="Calibri" w:hint="eastAsia"/>
          <w:lang w:val="en-US" w:eastAsia="zh-CN"/>
        </w:rPr>
        <w:t xml:space="preserve"> </w:t>
      </w:r>
      <w:r>
        <w:rPr>
          <w:rFonts w:eastAsia="Calibri"/>
          <w:lang w:val="en-US" w:eastAsia="zh-CN"/>
        </w:rPr>
        <w:t>and</w:t>
      </w:r>
      <w:r>
        <w:rPr>
          <w:rFonts w:eastAsia="Calibri" w:hint="eastAsia"/>
          <w:lang w:val="en-US" w:eastAsia="zh-CN"/>
        </w:rPr>
        <w:t xml:space="preserve"> </w:t>
      </w:r>
      <w:r>
        <w:rPr>
          <w:rFonts w:eastAsia="Calibri"/>
          <w:lang w:val="en-US" w:eastAsia="zh-CN"/>
        </w:rPr>
        <w:t>Implementing</w:t>
      </w:r>
      <w:r>
        <w:rPr>
          <w:rFonts w:eastAsia="Calibri" w:hint="eastAsia"/>
          <w:lang w:val="en-US" w:eastAsia="zh-CN"/>
        </w:rPr>
        <w:t xml:space="preserve"> </w:t>
      </w:r>
      <w:r>
        <w:rPr>
          <w:rFonts w:eastAsia="Calibri"/>
          <w:lang w:val="en-US" w:eastAsia="zh-CN"/>
        </w:rPr>
        <w:t>a</w:t>
      </w:r>
      <w:r>
        <w:rPr>
          <w:rFonts w:eastAsia="Calibri" w:hint="eastAsia"/>
          <w:lang w:val="en-US" w:eastAsia="zh-CN"/>
        </w:rPr>
        <w:t xml:space="preserve"> </w:t>
      </w:r>
      <w:r>
        <w:rPr>
          <w:rFonts w:eastAsia="Calibri"/>
          <w:lang w:val="en-US" w:eastAsia="zh-CN"/>
        </w:rPr>
        <w:t>VTS</w:t>
      </w:r>
      <w:r>
        <w:rPr>
          <w:rFonts w:eastAsia="Calibri"/>
          <w:lang w:val="en-US" w:eastAsia="zh-CN"/>
        </w:rPr>
        <w:t xml:space="preserve"> </w:t>
      </w:r>
      <w:r>
        <w:rPr>
          <w:rFonts w:eastAsia="Calibri"/>
          <w:lang w:val="en-US" w:eastAsia="zh-CN"/>
        </w:rPr>
        <w:t>(Track Changes Version - China MSA)".</w:t>
      </w:r>
    </w:p>
    <w:p w14:paraId="78FA997C" w14:textId="77777777" w:rsidR="00E86C57" w:rsidRDefault="00645D1F">
      <w:pPr>
        <w:pStyle w:val="Heading1"/>
        <w:rPr>
          <w:rFonts w:eastAsia="Calibri"/>
          <w:lang w:eastAsia="zh-CN"/>
        </w:rPr>
      </w:pPr>
      <w:r>
        <w:rPr>
          <w:rFonts w:eastAsia="Calibri"/>
          <w:lang w:eastAsia="zh-CN"/>
        </w:rPr>
        <w:t>Recommendation</w:t>
      </w:r>
    </w:p>
    <w:p w14:paraId="78FA997D" w14:textId="77777777" w:rsidR="00E86C57" w:rsidRDefault="00645D1F">
      <w:pPr>
        <w:pStyle w:val="BodyText"/>
        <w:rPr>
          <w:rFonts w:eastAsia="Calibri"/>
          <w:lang w:val="en-US" w:eastAsia="zh-CN"/>
        </w:rPr>
      </w:pPr>
      <w:r>
        <w:rPr>
          <w:rFonts w:eastAsia="Calibri"/>
          <w:lang w:val="en-US" w:eastAsia="zh-CN"/>
        </w:rPr>
        <w:t xml:space="preserve">It is recommended that the Committee consider the above content when revising </w:t>
      </w:r>
      <w:r>
        <w:rPr>
          <w:rFonts w:eastAsia="Calibri"/>
          <w:lang w:val="en-US" w:eastAsia="zh-CN"/>
        </w:rPr>
        <w:t>guideline G1150</w:t>
      </w:r>
      <w:r>
        <w:rPr>
          <w:rFonts w:eastAsia="Calibri"/>
          <w:lang w:val="en-US" w:eastAsia="zh-CN"/>
        </w:rPr>
        <w:t>.</w:t>
      </w:r>
    </w:p>
    <w:p w14:paraId="78FA997E" w14:textId="77777777" w:rsidR="00E86C57" w:rsidRDefault="00645D1F">
      <w:pPr>
        <w:pStyle w:val="Heading1"/>
        <w:rPr>
          <w:rFonts w:eastAsia="Calibri"/>
          <w:lang w:eastAsia="zh-CN"/>
        </w:rPr>
      </w:pPr>
      <w:r>
        <w:rPr>
          <w:rFonts w:eastAsia="Calibri"/>
          <w:lang w:eastAsia="zh-CN"/>
        </w:rPr>
        <w:t>References</w:t>
      </w:r>
    </w:p>
    <w:p w14:paraId="78FA997F" w14:textId="77777777" w:rsidR="00E86C57" w:rsidRDefault="00645D1F">
      <w:pPr>
        <w:pStyle w:val="BodyText"/>
        <w:rPr>
          <w:rFonts w:eastAsia="Calibri"/>
          <w:lang w:val="en-US" w:eastAsia="zh-CN"/>
        </w:rPr>
      </w:pPr>
      <w:r>
        <w:rPr>
          <w:rFonts w:eastAsia="Calibri"/>
          <w:lang w:val="en-US" w:eastAsia="zh-CN"/>
        </w:rPr>
        <w:t>G1045 Staffing Levels at VTS Centres</w:t>
      </w:r>
    </w:p>
    <w:p w14:paraId="78FA9980" w14:textId="77777777" w:rsidR="00E86C57" w:rsidRDefault="00645D1F">
      <w:pPr>
        <w:pStyle w:val="BodyText"/>
        <w:rPr>
          <w:rFonts w:eastAsia="Calibri"/>
          <w:lang w:val="en-US" w:eastAsia="zh-CN"/>
        </w:rPr>
      </w:pPr>
      <w:r>
        <w:rPr>
          <w:rFonts w:eastAsia="Calibri"/>
          <w:lang w:val="en-US" w:eastAsia="zh-CN"/>
        </w:rPr>
        <w:t>G1171 Human Factors and Ergonomics in VTS</w:t>
      </w:r>
    </w:p>
    <w:p w14:paraId="78FA9981" w14:textId="77777777" w:rsidR="00E86C57" w:rsidRDefault="00645D1F">
      <w:pPr>
        <w:pStyle w:val="BodyText"/>
        <w:rPr>
          <w:rFonts w:eastAsia="Calibri"/>
          <w:lang w:val="en-US" w:eastAsia="zh-CN"/>
        </w:rPr>
      </w:pPr>
      <w:r>
        <w:rPr>
          <w:rFonts w:eastAsia="Calibri"/>
          <w:lang w:val="en-US" w:eastAsia="zh-CN"/>
        </w:rPr>
        <w:t>VTS Communication Regulation Port of Rotterdams. Rotterdam 2010</w:t>
      </w:r>
    </w:p>
    <w:p w14:paraId="78FA9982" w14:textId="77777777" w:rsidR="00E86C57" w:rsidRDefault="00645D1F">
      <w:pPr>
        <w:pStyle w:val="Heading1"/>
        <w:rPr>
          <w:rFonts w:eastAsia="Calibri"/>
          <w:lang w:eastAsia="zh-CN"/>
        </w:rPr>
      </w:pPr>
      <w:r>
        <w:rPr>
          <w:rFonts w:eastAsia="Calibri"/>
          <w:lang w:eastAsia="zh-CN"/>
        </w:rPr>
        <w:t>Action Requested of the Committee</w:t>
      </w:r>
    </w:p>
    <w:p w14:paraId="78FA9983" w14:textId="77777777" w:rsidR="00E86C57" w:rsidRDefault="00645D1F">
      <w:pPr>
        <w:pStyle w:val="BodyText"/>
        <w:rPr>
          <w:rFonts w:eastAsia="Calibri"/>
          <w:lang w:val="en-US" w:eastAsia="zh-CN"/>
        </w:rPr>
      </w:pPr>
      <w:r>
        <w:rPr>
          <w:rFonts w:eastAsia="Calibri"/>
          <w:lang w:val="en-US" w:eastAsia="zh-CN"/>
        </w:rPr>
        <w:t>The Committee is requested to consider the proposals in this document and take appropriate action.</w:t>
      </w:r>
    </w:p>
    <w:p w14:paraId="78FA9984" w14:textId="77777777" w:rsidR="00E86C57" w:rsidRDefault="00645D1F">
      <w:pPr>
        <w:pStyle w:val="Heading1"/>
        <w:rPr>
          <w:rFonts w:eastAsia="Calibri"/>
          <w:lang w:eastAsia="zh-CN"/>
        </w:rPr>
      </w:pPr>
      <w:r>
        <w:rPr>
          <w:rFonts w:eastAsia="Calibri"/>
          <w:lang w:val="en-US" w:eastAsia="zh-CN"/>
        </w:rPr>
        <w:t>Annexes</w:t>
      </w:r>
    </w:p>
    <w:p w14:paraId="78FA9985" w14:textId="77777777" w:rsidR="00E86C57" w:rsidRDefault="00645D1F">
      <w:pPr>
        <w:pStyle w:val="BodyText"/>
        <w:rPr>
          <w:rFonts w:eastAsia="Calibri"/>
          <w:lang w:val="en-US" w:eastAsia="zh-CN"/>
        </w:rPr>
      </w:pPr>
      <w:r>
        <w:rPr>
          <w:rFonts w:eastAsia="Calibri"/>
          <w:lang w:val="en-US" w:eastAsia="zh-CN"/>
        </w:rPr>
        <w:t xml:space="preserve">Annex A:  </w:t>
      </w:r>
      <w:r>
        <w:rPr>
          <w:rFonts w:eastAsia="Calibri" w:hint="eastAsia"/>
          <w:lang w:val="en-US" w:eastAsia="zh-CN"/>
        </w:rPr>
        <w:t xml:space="preserve">A.5. </w:t>
      </w:r>
      <w:r>
        <w:rPr>
          <w:rFonts w:eastAsia="Calibri"/>
          <w:lang w:val="en-US" w:eastAsia="zh-CN"/>
        </w:rPr>
        <w:t>Implementation Considerations for VTS Area Delineation</w:t>
      </w:r>
    </w:p>
    <w:p w14:paraId="78FA9986" w14:textId="77777777" w:rsidR="00E86C57" w:rsidRDefault="00645D1F">
      <w:pPr>
        <w:pStyle w:val="BodyText"/>
        <w:rPr>
          <w:rFonts w:eastAsia="Calibri"/>
          <w:lang w:val="en-US" w:eastAsia="zh-CN"/>
        </w:rPr>
      </w:pPr>
      <w:r>
        <w:rPr>
          <w:rFonts w:eastAsia="Calibri"/>
          <w:lang w:val="en-US" w:eastAsia="zh-CN"/>
        </w:rPr>
        <w:t>Annex B: G1150-Establishing</w:t>
      </w:r>
      <w:r>
        <w:rPr>
          <w:rFonts w:eastAsia="Calibri" w:hint="eastAsia"/>
          <w:lang w:val="en-US" w:eastAsia="zh-CN"/>
        </w:rPr>
        <w:t xml:space="preserve"> </w:t>
      </w:r>
      <w:r>
        <w:rPr>
          <w:rFonts w:eastAsia="Calibri"/>
          <w:lang w:val="en-US" w:eastAsia="zh-CN"/>
        </w:rPr>
        <w:t>Planning</w:t>
      </w:r>
      <w:r>
        <w:rPr>
          <w:rFonts w:eastAsia="Calibri" w:hint="eastAsia"/>
          <w:lang w:val="en-US" w:eastAsia="zh-CN"/>
        </w:rPr>
        <w:t xml:space="preserve">, </w:t>
      </w:r>
      <w:r>
        <w:rPr>
          <w:rFonts w:eastAsia="Calibri"/>
          <w:lang w:val="en-US" w:eastAsia="zh-CN"/>
        </w:rPr>
        <w:t>and</w:t>
      </w:r>
      <w:r>
        <w:rPr>
          <w:rFonts w:eastAsia="Calibri" w:hint="eastAsia"/>
          <w:lang w:val="en-US" w:eastAsia="zh-CN"/>
        </w:rPr>
        <w:t xml:space="preserve"> </w:t>
      </w:r>
      <w:r>
        <w:rPr>
          <w:rFonts w:eastAsia="Calibri"/>
          <w:lang w:val="en-US" w:eastAsia="zh-CN"/>
        </w:rPr>
        <w:t>Implementing</w:t>
      </w:r>
      <w:r>
        <w:rPr>
          <w:rFonts w:eastAsia="Calibri" w:hint="eastAsia"/>
          <w:lang w:val="en-US" w:eastAsia="zh-CN"/>
        </w:rPr>
        <w:t xml:space="preserve"> </w:t>
      </w:r>
      <w:r>
        <w:rPr>
          <w:rFonts w:eastAsia="Calibri"/>
          <w:lang w:val="en-US" w:eastAsia="zh-CN"/>
        </w:rPr>
        <w:t>a</w:t>
      </w:r>
      <w:r>
        <w:rPr>
          <w:rFonts w:eastAsia="Calibri" w:hint="eastAsia"/>
          <w:lang w:val="en-US" w:eastAsia="zh-CN"/>
        </w:rPr>
        <w:t xml:space="preserve"> </w:t>
      </w:r>
      <w:r>
        <w:rPr>
          <w:rFonts w:eastAsia="Calibri"/>
          <w:lang w:val="en-US" w:eastAsia="zh-CN"/>
        </w:rPr>
        <w:t>VTS</w:t>
      </w:r>
      <w:r>
        <w:rPr>
          <w:rFonts w:eastAsia="Calibri" w:hint="eastAsia"/>
          <w:lang w:val="en-US" w:eastAsia="zh-CN"/>
        </w:rPr>
        <w:t xml:space="preserve"> </w:t>
      </w:r>
      <w:r>
        <w:rPr>
          <w:rFonts w:eastAsia="Calibri"/>
          <w:lang w:val="en-US" w:eastAsia="zh-CN"/>
        </w:rPr>
        <w:t>(Track Changes Version - China MSA)</w:t>
      </w:r>
      <w:r>
        <w:rPr>
          <w:lang w:val="en-US" w:eastAsia="zh-CN"/>
        </w:rPr>
        <w:br w:type="column"/>
      </w:r>
      <w:r>
        <w:rPr>
          <w:rFonts w:eastAsia="Calibri"/>
          <w:color w:val="0070C0"/>
          <w:lang w:val="en-US" w:eastAsia="zh-CN"/>
        </w:rPr>
        <w:t>Annex A</w:t>
      </w:r>
      <w:r>
        <w:rPr>
          <w:rFonts w:eastAsia="Calibri"/>
          <w:color w:val="0070C0"/>
          <w:lang w:val="en-US" w:eastAsia="zh-CN"/>
        </w:rPr>
        <w:t>：</w:t>
      </w:r>
      <w:r>
        <w:rPr>
          <w:rFonts w:eastAsia="Calibri" w:hint="eastAsia"/>
          <w:color w:val="0070C0"/>
          <w:lang w:val="en-US" w:eastAsia="zh-CN"/>
        </w:rPr>
        <w:t>A.5. Implementation Considerations for VTS Area Delineation</w:t>
      </w:r>
      <w:r>
        <w:rPr>
          <w:rFonts w:eastAsia="Calibri"/>
          <w:color w:val="0070C0"/>
          <w:lang w:val="en-US" w:eastAsia="zh-CN"/>
        </w:rPr>
        <w:t xml:space="preserve"> </w:t>
      </w:r>
    </w:p>
    <w:p w14:paraId="78FA9987" w14:textId="77777777" w:rsidR="00E86C57" w:rsidRDefault="00645D1F">
      <w:pPr>
        <w:pStyle w:val="Heading3"/>
        <w:widowControl w:val="0"/>
        <w:numPr>
          <w:ilvl w:val="0"/>
          <w:numId w:val="0"/>
        </w:numPr>
        <w:adjustRightInd w:val="0"/>
        <w:snapToGrid w:val="0"/>
        <w:spacing w:beforeLines="50" w:before="156"/>
        <w:jc w:val="both"/>
        <w:rPr>
          <w:rFonts w:ascii="Calibri" w:hAnsi="Calibri"/>
          <w:color w:val="0070C0"/>
          <w:lang w:val="en-US" w:eastAsia="zh-CN"/>
        </w:rPr>
      </w:pPr>
      <w:r>
        <w:rPr>
          <w:rFonts w:ascii="Calibri" w:eastAsia="Calibri" w:hAnsi="Calibri"/>
          <w:color w:val="0070C0"/>
          <w:szCs w:val="22"/>
          <w:lang w:val="en-US" w:eastAsia="zh-CN"/>
        </w:rPr>
        <w:t>A.5.1.</w:t>
      </w:r>
      <w:r>
        <w:rPr>
          <w:rFonts w:ascii="Calibri" w:eastAsia="Calibri" w:hAnsi="Calibri" w:hint="eastAsia"/>
          <w:color w:val="0070C0"/>
          <w:szCs w:val="22"/>
          <w:lang w:val="en-US" w:eastAsia="zh-CN"/>
        </w:rPr>
        <w:tab/>
      </w:r>
      <w:r>
        <w:rPr>
          <w:rFonts w:ascii="Calibri" w:eastAsia="Calibri" w:hAnsi="Calibri"/>
          <w:color w:val="0070C0"/>
          <w:szCs w:val="22"/>
          <w:lang w:val="en-US" w:eastAsia="zh-CN"/>
        </w:rPr>
        <w:t>Factors to Consider for VTS Area Delineation</w:t>
      </w:r>
    </w:p>
    <w:p w14:paraId="78FA9988" w14:textId="77777777" w:rsidR="00E86C57" w:rsidRDefault="00645D1F">
      <w:pPr>
        <w:pStyle w:val="Bullet1"/>
        <w:tabs>
          <w:tab w:val="clear" w:pos="720"/>
          <w:tab w:val="left" w:pos="1134"/>
        </w:tabs>
        <w:ind w:left="1134" w:hanging="567"/>
        <w:rPr>
          <w:rFonts w:ascii="Calibri" w:eastAsia="Calibri" w:hAnsi="Calibri" w:cs="Calibri"/>
          <w:lang w:val="en-US" w:eastAsia="zh-CN"/>
        </w:rPr>
      </w:pPr>
      <w:r>
        <w:rPr>
          <w:rFonts w:ascii="Calibri" w:eastAsia="Calibri" w:hAnsi="Calibri" w:cs="Calibri"/>
          <w:lang w:val="en-US" w:eastAsia="zh-CN"/>
        </w:rPr>
        <w:t>Delineating the VTS area and, if appropriate, VTS sub-areas or sectors;</w:t>
      </w:r>
    </w:p>
    <w:p w14:paraId="78FA9989" w14:textId="77777777" w:rsidR="00E86C57" w:rsidRDefault="00645D1F">
      <w:pPr>
        <w:pStyle w:val="Bullet1"/>
        <w:tabs>
          <w:tab w:val="clear" w:pos="720"/>
          <w:tab w:val="left" w:pos="1134"/>
        </w:tabs>
        <w:ind w:left="1134" w:hanging="567"/>
        <w:rPr>
          <w:rFonts w:ascii="Calibri" w:eastAsia="Calibri" w:hAnsi="Calibri" w:cs="Calibri"/>
          <w:lang w:val="en-US" w:eastAsia="zh-CN"/>
        </w:rPr>
      </w:pPr>
      <w:r>
        <w:rPr>
          <w:rFonts w:ascii="Calibri" w:eastAsia="Calibri" w:hAnsi="Calibri" w:cs="Calibri"/>
          <w:lang w:val="en-US" w:eastAsia="zh-CN"/>
        </w:rPr>
        <w:t>Ship traffic rules, such as one-way traffic zones and regulations concerning vessels carrying hazardous cargoes;</w:t>
      </w:r>
    </w:p>
    <w:p w14:paraId="78FA998A" w14:textId="77777777" w:rsidR="00E86C57" w:rsidRDefault="00645D1F">
      <w:pPr>
        <w:pStyle w:val="Bullet1"/>
        <w:tabs>
          <w:tab w:val="clear" w:pos="720"/>
          <w:tab w:val="left" w:pos="1134"/>
        </w:tabs>
        <w:ind w:left="1134" w:hanging="567"/>
        <w:rPr>
          <w:rFonts w:ascii="Calibri" w:eastAsia="Calibri" w:hAnsi="Calibri" w:cs="Calibri"/>
          <w:lang w:val="en-US" w:eastAsia="zh-CN"/>
        </w:rPr>
      </w:pPr>
      <w:r>
        <w:rPr>
          <w:rFonts w:ascii="Calibri" w:eastAsia="Calibri" w:hAnsi="Calibri" w:cs="Calibri"/>
          <w:lang w:val="en-US" w:eastAsia="zh-CN"/>
        </w:rPr>
        <w:t>Allocation of waterway space or management of infrastructure such as locks and bridges;</w:t>
      </w:r>
    </w:p>
    <w:p w14:paraId="78FA998B" w14:textId="77777777" w:rsidR="00E86C57" w:rsidRDefault="00645D1F">
      <w:pPr>
        <w:pStyle w:val="Bullet1"/>
        <w:tabs>
          <w:tab w:val="clear" w:pos="720"/>
          <w:tab w:val="left" w:pos="1134"/>
        </w:tabs>
        <w:ind w:left="1134" w:hanging="567"/>
        <w:rPr>
          <w:rFonts w:ascii="Calibri" w:eastAsia="Calibri" w:hAnsi="Calibri" w:cs="Calibri"/>
          <w:lang w:val="en-US" w:eastAsia="zh-CN"/>
        </w:rPr>
      </w:pPr>
      <w:r>
        <w:rPr>
          <w:rFonts w:ascii="Calibri" w:eastAsia="Calibri" w:hAnsi="Calibri" w:cs="Calibri"/>
          <w:lang w:val="en-US" w:eastAsia="zh-CN"/>
        </w:rPr>
        <w:t>Types and sizes of vessels which are required or expected to participate in the VTS;</w:t>
      </w:r>
    </w:p>
    <w:p w14:paraId="78FA998C" w14:textId="77777777" w:rsidR="00E86C57" w:rsidRDefault="00645D1F">
      <w:pPr>
        <w:pStyle w:val="Bullet1"/>
        <w:tabs>
          <w:tab w:val="clear" w:pos="720"/>
          <w:tab w:val="left" w:pos="1134"/>
        </w:tabs>
        <w:ind w:left="1134" w:hanging="567"/>
        <w:rPr>
          <w:rFonts w:ascii="Calibri" w:eastAsia="Calibri" w:hAnsi="Calibri" w:cs="Calibri"/>
          <w:lang w:val="en-US" w:eastAsia="zh-CN"/>
        </w:rPr>
      </w:pPr>
      <w:r>
        <w:rPr>
          <w:rFonts w:ascii="Calibri" w:eastAsia="Calibri" w:hAnsi="Calibri" w:cs="Calibri"/>
          <w:lang w:val="en-US" w:eastAsia="zh-CN"/>
        </w:rPr>
        <w:t>Adjacent VTSs and/or Ship Reporting Systems and co-ordination of operations/procedures;</w:t>
      </w:r>
    </w:p>
    <w:p w14:paraId="78FA998D" w14:textId="77777777" w:rsidR="00E86C57" w:rsidRDefault="00645D1F">
      <w:pPr>
        <w:pStyle w:val="Bullet1"/>
        <w:tabs>
          <w:tab w:val="clear" w:pos="720"/>
          <w:tab w:val="left" w:pos="1134"/>
        </w:tabs>
        <w:ind w:left="1134" w:hanging="567"/>
        <w:rPr>
          <w:rFonts w:ascii="Calibri" w:eastAsia="Calibri" w:hAnsi="Calibri" w:cs="Calibri"/>
          <w:lang w:val="en-US" w:eastAsia="zh-CN"/>
        </w:rPr>
      </w:pPr>
      <w:r>
        <w:rPr>
          <w:rFonts w:ascii="Calibri" w:eastAsia="Calibri" w:hAnsi="Calibri" w:cs="Calibri"/>
          <w:lang w:val="en-US" w:eastAsia="zh-CN"/>
        </w:rPr>
        <w:t>Distribution of port areas and terminals: Study the distribution of port areas and terminals to analyze traffic flow patterns for different areas/terminals. Consideration must be given to including all or specific port areas within the VTS area during delineation.</w:t>
      </w:r>
    </w:p>
    <w:p w14:paraId="78FA998E" w14:textId="77777777" w:rsidR="00E86C57" w:rsidRDefault="00645D1F">
      <w:pPr>
        <w:pStyle w:val="Bullet1"/>
        <w:tabs>
          <w:tab w:val="clear" w:pos="720"/>
          <w:tab w:val="left" w:pos="1134"/>
        </w:tabs>
        <w:ind w:left="1134" w:hanging="567"/>
        <w:rPr>
          <w:rFonts w:ascii="Calibri" w:eastAsia="Calibri" w:hAnsi="Calibri" w:cs="Calibri"/>
          <w:lang w:val="en-US" w:eastAsia="zh-CN"/>
        </w:rPr>
      </w:pPr>
      <w:r>
        <w:rPr>
          <w:rFonts w:ascii="Calibri" w:eastAsia="Calibri" w:hAnsi="Calibri" w:cs="Calibri"/>
          <w:lang w:val="en-US" w:eastAsia="zh-CN"/>
        </w:rPr>
        <w:t>Hydrographic and topographic features: Primarily implement precise control based on natural geographic boundaries and risk points (e.g., narrow channels, shoals). Ensure VTS monitoring effectively covers critical waters during area delineation.</w:t>
      </w:r>
    </w:p>
    <w:p w14:paraId="78FA998F" w14:textId="77777777" w:rsidR="00E86C57" w:rsidRDefault="00645D1F">
      <w:pPr>
        <w:pStyle w:val="Bullet1"/>
        <w:tabs>
          <w:tab w:val="clear" w:pos="720"/>
          <w:tab w:val="left" w:pos="1134"/>
        </w:tabs>
        <w:ind w:left="1134" w:hanging="567"/>
        <w:rPr>
          <w:rFonts w:ascii="Calibri" w:eastAsia="Calibri" w:hAnsi="Calibri" w:cs="Calibri"/>
          <w:lang w:val="en-US" w:eastAsia="zh-CN"/>
        </w:rPr>
      </w:pPr>
      <w:r>
        <w:rPr>
          <w:rFonts w:ascii="Calibri" w:eastAsia="Calibri" w:hAnsi="Calibri" w:cs="Calibri"/>
          <w:lang w:val="en-US" w:eastAsia="zh-CN"/>
        </w:rPr>
        <w:t>Hydrometeorological conditions: Hydrometeorological conditions within the area must be considered. For example, during the coincidence of daily high tide and spring tides, the instantaneous flow velocity in certain waters may significantly impact vessel manoeuvring. Ensure the VTS area coverage includes waters significantly affected by hydrometeorological changes impacting navigation.</w:t>
      </w:r>
    </w:p>
    <w:p w14:paraId="78FA9990" w14:textId="77777777" w:rsidR="00E86C57" w:rsidRDefault="00645D1F">
      <w:pPr>
        <w:pStyle w:val="Bullet1"/>
        <w:tabs>
          <w:tab w:val="clear" w:pos="720"/>
          <w:tab w:val="left" w:pos="1134"/>
        </w:tabs>
        <w:ind w:left="1134" w:hanging="567"/>
        <w:rPr>
          <w:rFonts w:ascii="Calibri" w:eastAsia="Calibri" w:hAnsi="Calibri" w:cs="Calibri"/>
          <w:lang w:val="en-US" w:eastAsia="zh-CN"/>
        </w:rPr>
      </w:pPr>
      <w:r>
        <w:rPr>
          <w:rFonts w:ascii="Calibri" w:eastAsia="Calibri" w:hAnsi="Calibri" w:cs="Calibri"/>
          <w:lang w:val="en-US" w:eastAsia="zh-CN"/>
        </w:rPr>
        <w:t>Traffic flow and habitual shipping routes: Analyze information including vessel tracks and speeds to determine the distribution of habitual shipping routes. Ensure the VTS area coverage incorporates these routes, which aids the VTS in better traffic organization.</w:t>
      </w:r>
    </w:p>
    <w:p w14:paraId="78FA9991" w14:textId="77777777" w:rsidR="00E86C57" w:rsidRDefault="00645D1F">
      <w:pPr>
        <w:pStyle w:val="Bullet1"/>
        <w:tabs>
          <w:tab w:val="clear" w:pos="720"/>
          <w:tab w:val="left" w:pos="1134"/>
        </w:tabs>
        <w:ind w:left="1134" w:hanging="567"/>
        <w:rPr>
          <w:rFonts w:ascii="Calibri" w:eastAsia="Calibri" w:hAnsi="Calibri" w:cs="Calibri"/>
          <w:lang w:val="en-US" w:eastAsia="zh-CN"/>
        </w:rPr>
      </w:pPr>
      <w:r>
        <w:rPr>
          <w:rFonts w:ascii="Calibri" w:eastAsia="Calibri" w:hAnsi="Calibri" w:cs="Calibri"/>
          <w:lang w:val="en-US" w:eastAsia="zh-CN"/>
        </w:rPr>
        <w:t>Effective surveillance coverage of VTS system equipment: The operational range radius of equipment such as radar, AIS, and VHF directly influences the management area boundaries. Ensure surveillance coverage is comprehensive (no blind spots).</w:t>
      </w:r>
    </w:p>
    <w:p w14:paraId="78FA9992" w14:textId="77777777" w:rsidR="00E86C57" w:rsidRDefault="00645D1F">
      <w:pPr>
        <w:pStyle w:val="Bullet1"/>
        <w:tabs>
          <w:tab w:val="clear" w:pos="720"/>
          <w:tab w:val="left" w:pos="1134"/>
        </w:tabs>
        <w:ind w:left="1134" w:hanging="567"/>
        <w:rPr>
          <w:rFonts w:ascii="Calibri" w:eastAsia="Calibri" w:hAnsi="Calibri" w:cs="Calibri"/>
          <w:lang w:val="en-US" w:eastAsia="zh-CN"/>
        </w:rPr>
      </w:pPr>
      <w:r>
        <w:rPr>
          <w:rFonts w:ascii="Calibri" w:eastAsia="Calibri" w:hAnsi="Calibri" w:cs="Calibri"/>
          <w:lang w:val="en-US" w:eastAsia="zh-CN"/>
        </w:rPr>
        <w:t>Communication and data transmission capacity: Consider the communication bandwidth between vessels within the management area and the VTS Centre to avoid data congestion impacting monitoring efficiency.</w:t>
      </w:r>
    </w:p>
    <w:p w14:paraId="78FA9993" w14:textId="77777777" w:rsidR="00E86C57" w:rsidRDefault="00645D1F">
      <w:pPr>
        <w:pStyle w:val="Bullet1"/>
        <w:tabs>
          <w:tab w:val="clear" w:pos="720"/>
          <w:tab w:val="left" w:pos="1134"/>
        </w:tabs>
        <w:ind w:left="1134" w:hanging="567"/>
        <w:rPr>
          <w:rFonts w:ascii="Calibri" w:eastAsia="Calibri" w:hAnsi="Calibri" w:cs="Calibri"/>
          <w:lang w:val="en-US" w:eastAsia="zh-CN"/>
        </w:rPr>
      </w:pPr>
      <w:r>
        <w:rPr>
          <w:rFonts w:ascii="Calibri" w:eastAsia="Calibri" w:hAnsi="Calibri" w:cs="Calibri"/>
          <w:lang w:val="en-US" w:eastAsia="zh-CN"/>
        </w:rPr>
        <w:t>Alignment with aids to navigation: The division of the management area must correspond with the positions of physical aids to navigation such as lighthouses, buoys, and other navigation marks.</w:t>
      </w:r>
    </w:p>
    <w:p w14:paraId="78FA9994" w14:textId="77777777" w:rsidR="00E86C57" w:rsidRDefault="00645D1F">
      <w:pPr>
        <w:pStyle w:val="Bullet1"/>
        <w:tabs>
          <w:tab w:val="clear" w:pos="720"/>
          <w:tab w:val="left" w:pos="1134"/>
        </w:tabs>
        <w:ind w:left="1134" w:hanging="567"/>
        <w:rPr>
          <w:rFonts w:ascii="Calibri" w:eastAsia="Calibri" w:hAnsi="Calibri" w:cs="Calibri"/>
          <w:lang w:val="en-US" w:eastAsia="zh-CN"/>
        </w:rPr>
      </w:pPr>
      <w:r>
        <w:rPr>
          <w:rFonts w:ascii="Calibri" w:eastAsia="Calibri" w:hAnsi="Calibri" w:cs="Calibri"/>
          <w:lang w:val="en-US" w:eastAsia="zh-CN"/>
        </w:rPr>
        <w:t>International, national, and regional regulatory requirements for VTS safety supervision and services: Different countries and regions have varying domestic regulatory requirements for safety supervision services. These requirements must be fully considered during VTS area delineation.</w:t>
      </w:r>
    </w:p>
    <w:p w14:paraId="78FA9995" w14:textId="77777777" w:rsidR="00E86C57" w:rsidRDefault="00645D1F">
      <w:pPr>
        <w:pStyle w:val="Bullet1"/>
        <w:tabs>
          <w:tab w:val="clear" w:pos="720"/>
          <w:tab w:val="left" w:pos="1134"/>
        </w:tabs>
        <w:ind w:left="1134" w:hanging="567"/>
        <w:rPr>
          <w:rFonts w:ascii="Calibri" w:eastAsia="Calibri" w:hAnsi="Calibri" w:cs="Calibri"/>
          <w:lang w:val="en-US" w:eastAsia="zh-CN"/>
        </w:rPr>
      </w:pPr>
      <w:r>
        <w:rPr>
          <w:rFonts w:ascii="Calibri" w:eastAsia="Calibri" w:hAnsi="Calibri" w:cs="Calibri"/>
          <w:lang w:val="en-US" w:eastAsia="zh-CN"/>
        </w:rPr>
        <w:t>Particularly Sensitive Sea Areas (PSSA): When delineating the VTS area, special consideration must be given to whether a PSSA should be included within it to minimize potential adverse impacts from maritime traffic.</w:t>
      </w:r>
    </w:p>
    <w:p w14:paraId="78FA9996" w14:textId="77777777" w:rsidR="00E86C57" w:rsidRDefault="00645D1F">
      <w:pPr>
        <w:pStyle w:val="Bullet1"/>
        <w:tabs>
          <w:tab w:val="clear" w:pos="720"/>
          <w:tab w:val="left" w:pos="1134"/>
        </w:tabs>
        <w:ind w:left="1134" w:hanging="567"/>
        <w:rPr>
          <w:rFonts w:ascii="Calibri" w:eastAsia="Calibri" w:hAnsi="Calibri" w:cs="Calibri"/>
          <w:lang w:val="en-US" w:eastAsia="zh-CN"/>
        </w:rPr>
      </w:pPr>
      <w:r>
        <w:rPr>
          <w:rFonts w:ascii="Calibri" w:eastAsia="Calibri" w:hAnsi="Calibri" w:cs="Calibri"/>
          <w:lang w:val="en-US" w:eastAsia="zh-CN"/>
        </w:rPr>
        <w:t>Location of traditional fishing grounds: Confirm the location of traditional fishing grounds with fisheries authorities to avoid conflicts between the VTS area and fishing zones.</w:t>
      </w:r>
    </w:p>
    <w:p w14:paraId="78FA9997" w14:textId="77777777" w:rsidR="00E86C57" w:rsidRDefault="00645D1F">
      <w:pPr>
        <w:pStyle w:val="Bullet1"/>
        <w:tabs>
          <w:tab w:val="clear" w:pos="720"/>
          <w:tab w:val="left" w:pos="1134"/>
        </w:tabs>
        <w:ind w:left="1134" w:hanging="567"/>
        <w:rPr>
          <w:rFonts w:ascii="Calibri" w:eastAsia="Calibri" w:hAnsi="Calibri" w:cs="Calibri"/>
          <w:lang w:val="en-US" w:eastAsia="zh-CN"/>
        </w:rPr>
      </w:pPr>
      <w:r>
        <w:rPr>
          <w:rFonts w:ascii="Calibri" w:eastAsia="Calibri" w:hAnsi="Calibri" w:cs="Calibri"/>
          <w:lang w:val="en-US" w:eastAsia="zh-CN"/>
        </w:rPr>
        <w:t>Needs of shipping companies and crew: Consider vessel navigation practices to avoid VTS area (or sub-area) delineation adversely affecting vessel navigation and increasing crew workload.</w:t>
      </w:r>
    </w:p>
    <w:p w14:paraId="78FA9998" w14:textId="77777777" w:rsidR="00E86C57" w:rsidRDefault="00645D1F">
      <w:pPr>
        <w:pStyle w:val="Bullet1"/>
        <w:tabs>
          <w:tab w:val="clear" w:pos="720"/>
          <w:tab w:val="left" w:pos="1134"/>
        </w:tabs>
        <w:ind w:left="1134" w:hanging="567"/>
        <w:rPr>
          <w:rFonts w:ascii="Calibri" w:eastAsia="Calibri" w:hAnsi="Calibri" w:cs="Calibri"/>
          <w:lang w:val="en-US" w:eastAsia="zh-CN"/>
        </w:rPr>
      </w:pPr>
      <w:r>
        <w:rPr>
          <w:rFonts w:ascii="Calibri" w:eastAsia="Calibri" w:hAnsi="Calibri" w:cs="Calibri"/>
          <w:lang w:val="en-US" w:eastAsia="zh-CN"/>
        </w:rPr>
        <w:t>Coordination with adjacent service areas: Beyond adjacent VTSs, also consider boundary coordination with areas such as Search and Rescue (SAR) Regions of Responsibility, pilotage districts, and maritime radio reporting areas.</w:t>
      </w:r>
    </w:p>
    <w:p w14:paraId="78FA9999" w14:textId="77777777" w:rsidR="00E86C57" w:rsidRDefault="00645D1F">
      <w:pPr>
        <w:pStyle w:val="Bullet1"/>
        <w:tabs>
          <w:tab w:val="clear" w:pos="720"/>
          <w:tab w:val="left" w:pos="1134"/>
        </w:tabs>
        <w:ind w:left="1134" w:hanging="567"/>
        <w:rPr>
          <w:rFonts w:ascii="Calibri" w:eastAsia="Calibri" w:hAnsi="Calibri" w:cs="Calibri"/>
          <w:lang w:val="en-US" w:eastAsia="zh-CN"/>
        </w:rPr>
      </w:pPr>
      <w:r>
        <w:rPr>
          <w:rFonts w:ascii="Calibri" w:eastAsia="Calibri" w:hAnsi="Calibri" w:cs="Calibri"/>
          <w:lang w:val="en-US" w:eastAsia="zh-CN"/>
        </w:rPr>
        <w:t>Future development plans: Account for foreseeable future developments within the area, such as new port terminals, cross-sea bridges, and offshore wind farms.</w:t>
      </w:r>
    </w:p>
    <w:p w14:paraId="78FA999A" w14:textId="77777777" w:rsidR="00E86C57" w:rsidRDefault="00645D1F">
      <w:pPr>
        <w:pStyle w:val="Heading3"/>
        <w:widowControl w:val="0"/>
        <w:numPr>
          <w:ilvl w:val="0"/>
          <w:numId w:val="0"/>
        </w:numPr>
        <w:adjustRightInd w:val="0"/>
        <w:snapToGrid w:val="0"/>
        <w:spacing w:beforeLines="50" w:before="156"/>
        <w:jc w:val="both"/>
        <w:rPr>
          <w:rFonts w:ascii="Calibri" w:hAnsi="Calibri"/>
          <w:color w:val="0070C0"/>
          <w:lang w:val="en-US" w:eastAsia="zh-CN"/>
        </w:rPr>
      </w:pPr>
      <w:r>
        <w:rPr>
          <w:rFonts w:ascii="Calibri" w:eastAsia="Calibri" w:hAnsi="Calibri"/>
          <w:color w:val="0070C0"/>
          <w:szCs w:val="22"/>
          <w:lang w:val="en-US" w:eastAsia="zh-CN"/>
        </w:rPr>
        <w:t>A.5.2.</w:t>
      </w:r>
      <w:r>
        <w:rPr>
          <w:rFonts w:ascii="Calibri" w:eastAsia="Calibri" w:hAnsi="Calibri" w:hint="eastAsia"/>
          <w:color w:val="0070C0"/>
          <w:szCs w:val="22"/>
          <w:lang w:val="en-US" w:eastAsia="zh-CN"/>
        </w:rPr>
        <w:tab/>
      </w:r>
      <w:r>
        <w:rPr>
          <w:rFonts w:ascii="Calibri" w:hAnsi="Calibri"/>
          <w:color w:val="0070C0"/>
          <w:lang w:val="en-US" w:eastAsia="zh-CN"/>
        </w:rPr>
        <w:t>Factors to Consider for VTS Sub-area Delineation</w:t>
      </w:r>
    </w:p>
    <w:p w14:paraId="78FA999B" w14:textId="77777777" w:rsidR="00E86C57" w:rsidRDefault="00645D1F">
      <w:pPr>
        <w:pStyle w:val="Bullet1"/>
        <w:tabs>
          <w:tab w:val="clear" w:pos="720"/>
          <w:tab w:val="left" w:pos="1134"/>
        </w:tabs>
        <w:ind w:left="1134" w:hanging="567"/>
        <w:rPr>
          <w:rFonts w:ascii="Calibri" w:eastAsia="Calibri" w:hAnsi="Calibri" w:cs="Calibri"/>
          <w:lang w:val="en-US" w:eastAsia="zh-CN"/>
        </w:rPr>
      </w:pPr>
      <w:r>
        <w:rPr>
          <w:rFonts w:ascii="Calibri" w:eastAsia="Calibri" w:hAnsi="Calibri" w:cs="Calibri"/>
          <w:lang w:val="en-US" w:eastAsia="zh-CN"/>
        </w:rPr>
        <w:t xml:space="preserve">Waterway and Route Characteristics: Includes channel width, curvature, depth variations, and distribution of navigational hazards (e.g., shoals, reefs). For instance, areas like narrow channels, sharp bends, or zones where vessels frequently alter course, manoeuvre, or approach convergence zones, route junctions, or traffic crossing points should be assessed to determine if they warrant designation as separate sub-areas for </w:t>
      </w:r>
      <w:r>
        <w:rPr>
          <w:rFonts w:ascii="Calibri" w:eastAsia="Calibri" w:hAnsi="Calibri" w:cs="Calibri" w:hint="eastAsia"/>
          <w:lang w:val="en-US" w:eastAsia="zh-CN"/>
        </w:rPr>
        <w:t>p</w:t>
      </w:r>
      <w:r>
        <w:rPr>
          <w:rFonts w:ascii="Calibri" w:eastAsia="Calibri" w:hAnsi="Calibri" w:cs="Calibri"/>
          <w:lang w:val="en-US" w:eastAsia="zh-CN"/>
        </w:rPr>
        <w:t>riority monitoring and management, guiding vessels safely through.</w:t>
      </w:r>
    </w:p>
    <w:p w14:paraId="78FA999C" w14:textId="77777777" w:rsidR="00E86C57" w:rsidRDefault="00645D1F">
      <w:pPr>
        <w:pStyle w:val="Bullet1"/>
        <w:tabs>
          <w:tab w:val="clear" w:pos="720"/>
          <w:tab w:val="left" w:pos="1134"/>
        </w:tabs>
        <w:ind w:left="1134" w:hanging="567"/>
        <w:rPr>
          <w:rFonts w:ascii="Calibri" w:eastAsia="Calibri" w:hAnsi="Calibri" w:cs="Calibri"/>
          <w:lang w:val="en-US" w:eastAsia="zh-CN"/>
        </w:rPr>
      </w:pPr>
      <w:r>
        <w:rPr>
          <w:rFonts w:ascii="Calibri" w:eastAsia="Calibri" w:hAnsi="Calibri" w:cs="Calibri"/>
          <w:lang w:val="en-US" w:eastAsia="zh-CN"/>
        </w:rPr>
        <w:t>Direction and Volume of Traffic Flow: If vessel movement directions differ across areas (e.g., unidirectional, bidirectional, or multidirectional flows), sectors should be delineated based on flow patterns to facilitate targeted traffic organization and command. Concurrently, areas with high vessel quantity or traffic density also require rational sub-area delineation to prevent management confusion.</w:t>
      </w:r>
    </w:p>
    <w:p w14:paraId="78FA999D" w14:textId="77777777" w:rsidR="00E86C57" w:rsidRDefault="00645D1F">
      <w:pPr>
        <w:pStyle w:val="Bullet1"/>
        <w:tabs>
          <w:tab w:val="clear" w:pos="720"/>
          <w:tab w:val="left" w:pos="1134"/>
        </w:tabs>
        <w:ind w:left="1134" w:hanging="567"/>
        <w:rPr>
          <w:rFonts w:ascii="Calibri" w:eastAsia="Calibri" w:hAnsi="Calibri" w:cs="Calibri"/>
          <w:lang w:val="en-US" w:eastAsia="zh-CN"/>
        </w:rPr>
      </w:pPr>
      <w:r>
        <w:rPr>
          <w:rFonts w:ascii="Calibri" w:eastAsia="Calibri" w:hAnsi="Calibri" w:cs="Calibri"/>
          <w:lang w:val="en-US" w:eastAsia="zh-CN"/>
        </w:rPr>
        <w:t>VHF Channel Management: Consider the availability of VHF channels and vessel communication needs. When channels are congested, prone to interference, or overloaded, establishing sectors enables sector-based frequency management. Assigning dedicated VHF channels to each sub-area ensures smooth communication between the VTS and vessels.</w:t>
      </w:r>
    </w:p>
    <w:p w14:paraId="78FA999E" w14:textId="77777777" w:rsidR="00E86C57" w:rsidRDefault="00645D1F">
      <w:pPr>
        <w:pStyle w:val="Bullet1"/>
        <w:tabs>
          <w:tab w:val="clear" w:pos="720"/>
          <w:tab w:val="left" w:pos="1134"/>
        </w:tabs>
        <w:ind w:left="1134" w:hanging="567"/>
        <w:rPr>
          <w:rFonts w:ascii="Calibri" w:eastAsia="Calibri" w:hAnsi="Calibri" w:cs="Calibri"/>
          <w:lang w:val="en-US" w:eastAsia="zh-CN"/>
        </w:rPr>
      </w:pPr>
      <w:r>
        <w:rPr>
          <w:rFonts w:ascii="Calibri" w:eastAsia="Calibri" w:hAnsi="Calibri" w:cs="Calibri"/>
          <w:lang w:val="en-US" w:eastAsia="zh-CN"/>
        </w:rPr>
        <w:t>VTS Operator Workload: The size and complexity of an area directly impact an operator's monitoring capability and stress level. Ensure VTS operators monitor and manage their assigned area effectively, preventing management oversights due to excessive workload. Also, strive for a roughly balanced monitoring load across operator consoles.</w:t>
      </w:r>
    </w:p>
    <w:p w14:paraId="78FA999F" w14:textId="77777777" w:rsidR="00E86C57" w:rsidRDefault="00645D1F">
      <w:pPr>
        <w:pStyle w:val="Bullet1"/>
        <w:tabs>
          <w:tab w:val="clear" w:pos="720"/>
          <w:tab w:val="left" w:pos="1134"/>
        </w:tabs>
        <w:ind w:left="1134" w:hanging="567"/>
        <w:rPr>
          <w:rFonts w:ascii="Calibri" w:eastAsia="Calibri" w:hAnsi="Calibri" w:cs="Calibri"/>
          <w:lang w:val="en-US" w:eastAsia="zh-CN"/>
        </w:rPr>
      </w:pPr>
      <w:r>
        <w:rPr>
          <w:rFonts w:ascii="Calibri" w:eastAsia="Calibri" w:hAnsi="Calibri" w:cs="Calibri"/>
          <w:lang w:val="en-US" w:eastAsia="zh-CN"/>
        </w:rPr>
        <w:t>Functional Differences within the Area: VTS areas encompass diverse vessel operation zones (e.g., container terminals, bulk cargo terminals, passenger terminals) and areas with concentrated large vessel movements. Different zones have distinct vessel operation characteristics and safety requirements. Sectors can be delineated functionally, allowing for tailored management measures.</w:t>
      </w:r>
    </w:p>
    <w:p w14:paraId="78FA99A0" w14:textId="77777777" w:rsidR="00E86C57" w:rsidRDefault="00645D1F">
      <w:pPr>
        <w:pStyle w:val="Bullet1"/>
        <w:tabs>
          <w:tab w:val="clear" w:pos="720"/>
          <w:tab w:val="left" w:pos="1134"/>
        </w:tabs>
        <w:ind w:left="1134" w:hanging="567"/>
        <w:rPr>
          <w:rFonts w:ascii="Calibri" w:eastAsia="Calibri" w:hAnsi="Calibri" w:cs="Calibri"/>
          <w:lang w:val="en-US" w:eastAsia="zh-CN"/>
        </w:rPr>
      </w:pPr>
      <w:r>
        <w:rPr>
          <w:rFonts w:ascii="Calibri" w:eastAsia="Calibri" w:hAnsi="Calibri" w:cs="Calibri"/>
          <w:lang w:val="en-US" w:eastAsia="zh-CN"/>
        </w:rPr>
        <w:t>Geographical Boundaries and Markers: Utilize natural geographical features (e.g., islands, headlands, estuary) or artificial markers (e.g., lighthouses, buoys) as sector boundaries. This aids identification, management, and helps vessels accurately determine their location.</w:t>
      </w:r>
    </w:p>
    <w:p w14:paraId="78FA99A1" w14:textId="77777777" w:rsidR="00E86C57" w:rsidRDefault="00645D1F">
      <w:pPr>
        <w:pStyle w:val="Bullet1"/>
        <w:tabs>
          <w:tab w:val="clear" w:pos="720"/>
          <w:tab w:val="left" w:pos="1134"/>
        </w:tabs>
        <w:ind w:left="1134" w:hanging="567"/>
        <w:rPr>
          <w:rFonts w:ascii="Calibri" w:eastAsia="Calibri" w:hAnsi="Calibri" w:cs="Calibri"/>
          <w:lang w:val="en-US" w:eastAsia="zh-CN"/>
        </w:rPr>
      </w:pPr>
      <w:r>
        <w:rPr>
          <w:rFonts w:ascii="Calibri" w:eastAsia="Calibri" w:hAnsi="Calibri" w:cs="Calibri"/>
          <w:lang w:val="en-US" w:eastAsia="zh-CN"/>
        </w:rPr>
        <w:t>Timings for delineating sub-area-Sub-area delineation</w:t>
      </w:r>
      <w:r>
        <w:rPr>
          <w:rFonts w:ascii="Calibri" w:eastAsia="Calibri" w:hAnsi="Calibri" w:cs="Calibri" w:hint="eastAsia"/>
          <w:lang w:val="en-US" w:eastAsia="zh-CN"/>
        </w:rPr>
        <w:t xml:space="preserve"> </w:t>
      </w:r>
      <w:r>
        <w:rPr>
          <w:rFonts w:ascii="Calibri" w:eastAsia="Calibri" w:hAnsi="Calibri" w:cs="Calibri"/>
          <w:lang w:val="en-US" w:eastAsia="zh-CN"/>
        </w:rPr>
        <w:t>should be</w:t>
      </w:r>
      <w:r>
        <w:rPr>
          <w:rFonts w:ascii="Calibri" w:eastAsia="Calibri" w:hAnsi="Calibri" w:cs="Calibri" w:hint="eastAsia"/>
          <w:lang w:val="en-US" w:eastAsia="zh-CN"/>
        </w:rPr>
        <w:t xml:space="preserve"> </w:t>
      </w:r>
      <w:r>
        <w:rPr>
          <w:rFonts w:ascii="Calibri" w:eastAsia="Calibri" w:hAnsi="Calibri" w:cs="Calibri"/>
          <w:lang w:val="en-US" w:eastAsia="zh-CN"/>
        </w:rPr>
        <w:t>considered when the following situations occur:</w:t>
      </w:r>
    </w:p>
    <w:p w14:paraId="78FA99A2" w14:textId="77777777" w:rsidR="00E86C57" w:rsidRDefault="00645D1F">
      <w:pPr>
        <w:pStyle w:val="Bullet1"/>
        <w:tabs>
          <w:tab w:val="clear" w:pos="720"/>
          <w:tab w:val="left" w:pos="1134"/>
        </w:tabs>
        <w:ind w:left="1701" w:hanging="567"/>
        <w:rPr>
          <w:rFonts w:ascii="Calibri" w:eastAsia="Calibri" w:hAnsi="Calibri" w:cs="Calibri"/>
          <w:lang w:val="en-US" w:eastAsia="zh-CN"/>
        </w:rPr>
      </w:pPr>
      <w:r>
        <w:rPr>
          <w:rFonts w:ascii="Calibri" w:eastAsia="Calibri" w:hAnsi="Calibri" w:cs="Calibri"/>
          <w:lang w:val="en-US" w:eastAsia="zh-CN"/>
        </w:rPr>
        <w:t xml:space="preserve">High and Complex Traffic Volume: When the VTS area experiences numerous vessels, high traffic density, and frequent occurrences of different </w:t>
      </w:r>
      <w:r>
        <w:rPr>
          <w:rFonts w:ascii="Calibri" w:eastAsia="Calibri" w:hAnsi="Calibri" w:cs="Calibri" w:hint="eastAsia"/>
          <w:lang w:val="en-US" w:eastAsia="zh-CN"/>
        </w:rPr>
        <w:t xml:space="preserve">types of </w:t>
      </w:r>
      <w:r>
        <w:rPr>
          <w:rFonts w:ascii="Calibri" w:eastAsia="Calibri" w:hAnsi="Calibri" w:cs="Calibri"/>
          <w:lang w:val="en-US" w:eastAsia="zh-CN"/>
        </w:rPr>
        <w:t>vessels and routes</w:t>
      </w:r>
      <w:r>
        <w:rPr>
          <w:rFonts w:ascii="Calibri" w:eastAsia="Calibri" w:hAnsi="Calibri" w:cs="Calibri" w:hint="eastAsia"/>
          <w:lang w:val="en-US" w:eastAsia="zh-CN"/>
        </w:rPr>
        <w:t xml:space="preserve"> </w:t>
      </w:r>
      <w:r>
        <w:rPr>
          <w:rFonts w:ascii="Calibri" w:eastAsia="Calibri" w:hAnsi="Calibri" w:cs="Calibri"/>
          <w:lang w:val="en-US" w:eastAsia="zh-CN"/>
        </w:rPr>
        <w:t>intersect</w:t>
      </w:r>
      <w:r>
        <w:rPr>
          <w:rFonts w:ascii="Calibri" w:eastAsia="Calibri" w:hAnsi="Calibri" w:cs="Calibri" w:hint="eastAsia"/>
          <w:lang w:val="en-US" w:eastAsia="zh-CN"/>
        </w:rPr>
        <w:t>ion</w:t>
      </w:r>
      <w:r>
        <w:rPr>
          <w:rFonts w:ascii="Calibri" w:eastAsia="Calibri" w:hAnsi="Calibri" w:cs="Calibri"/>
          <w:lang w:val="en-US" w:eastAsia="zh-CN"/>
        </w:rPr>
        <w:t>, sub-area delineation allows for precision monitoring and management, preventing traffic congestion and collisions.</w:t>
      </w:r>
    </w:p>
    <w:p w14:paraId="78FA99A3" w14:textId="77777777" w:rsidR="00E86C57" w:rsidRDefault="00645D1F">
      <w:pPr>
        <w:pStyle w:val="Bullet1"/>
        <w:tabs>
          <w:tab w:val="clear" w:pos="720"/>
          <w:tab w:val="left" w:pos="1134"/>
        </w:tabs>
        <w:ind w:left="1701" w:hanging="567"/>
        <w:rPr>
          <w:rFonts w:ascii="Calibri" w:eastAsia="Calibri" w:hAnsi="Calibri" w:cs="Calibri"/>
          <w:lang w:val="en-US" w:eastAsia="zh-CN"/>
        </w:rPr>
      </w:pPr>
      <w:r>
        <w:rPr>
          <w:rFonts w:ascii="Calibri" w:eastAsia="Calibri" w:hAnsi="Calibri" w:cs="Calibri"/>
          <w:lang w:val="en-US" w:eastAsia="zh-CN"/>
        </w:rPr>
        <w:t>Complex Geographic Environment: If the VTS area encompasses diverse geographical regions (e.g., narrow channels, winding rivers, multi-island waters, shoal areas) with different navigational risks and requirements, sub-area delineation facilitates the development of specific management measures and contingency plans suited to each sub-area.</w:t>
      </w:r>
    </w:p>
    <w:p w14:paraId="78FA99A4" w14:textId="77777777" w:rsidR="00E86C57" w:rsidRDefault="00645D1F">
      <w:pPr>
        <w:pStyle w:val="Bullet1"/>
        <w:tabs>
          <w:tab w:val="clear" w:pos="720"/>
          <w:tab w:val="left" w:pos="1134"/>
        </w:tabs>
        <w:ind w:left="1701" w:hanging="567"/>
        <w:rPr>
          <w:rFonts w:ascii="Calibri" w:eastAsia="Calibri" w:hAnsi="Calibri" w:cs="Calibri"/>
          <w:lang w:val="en-US" w:eastAsia="zh-CN"/>
        </w:rPr>
      </w:pPr>
      <w:r>
        <w:rPr>
          <w:rFonts w:ascii="Calibri" w:eastAsia="Calibri" w:hAnsi="Calibri" w:cs="Calibri"/>
          <w:lang w:val="en-US" w:eastAsia="zh-CN"/>
        </w:rPr>
        <w:t>High Vessel Communication Demand: When vessel communication demand is high, causing channel congestion and impacting information exchange and traffic organization efficiency, sub-area delineation combined with assigning dedicated communication channels per sub-area reduces interference and improves communication quality.</w:t>
      </w:r>
    </w:p>
    <w:p w14:paraId="78FA99A5" w14:textId="77777777" w:rsidR="00E86C57" w:rsidRDefault="00645D1F">
      <w:pPr>
        <w:pStyle w:val="Bullet1"/>
        <w:tabs>
          <w:tab w:val="clear" w:pos="720"/>
          <w:tab w:val="left" w:pos="1134"/>
        </w:tabs>
        <w:ind w:left="1701" w:hanging="567"/>
        <w:rPr>
          <w:rFonts w:ascii="Calibri" w:eastAsia="Calibri" w:hAnsi="Calibri" w:cs="Calibri"/>
          <w:lang w:val="en-US" w:eastAsia="zh-CN"/>
        </w:rPr>
      </w:pPr>
      <w:r>
        <w:rPr>
          <w:rFonts w:ascii="Calibri" w:eastAsia="Calibri" w:hAnsi="Calibri" w:cs="Calibri"/>
          <w:lang w:val="en-US" w:eastAsia="zh-CN"/>
        </w:rPr>
        <w:t>High-</w:t>
      </w:r>
      <w:r>
        <w:rPr>
          <w:rFonts w:ascii="Calibri" w:eastAsia="Calibri" w:hAnsi="Calibri" w:cs="Calibri" w:hint="eastAsia"/>
          <w:lang w:val="en-US" w:eastAsia="zh-CN"/>
        </w:rPr>
        <w:t>incident zones</w:t>
      </w:r>
      <w:r>
        <w:rPr>
          <w:rFonts w:ascii="Calibri" w:eastAsia="Calibri" w:hAnsi="Calibri" w:cs="Calibri"/>
          <w:lang w:val="en-US" w:eastAsia="zh-CN"/>
        </w:rPr>
        <w:t>: Dynamic risk assessment may be conducted with reference to the IALA Risk Tool by integrating real-time traffic data, hydrometeorological information, and historical accident data to determine whether it constitutes a high-risk area. Upon confirmation, sub-area delination may be considered to implement differentiated control measures. This enables VTS operators to focus on critical areas, thereby reducing time spent on ineffective monitoring.</w:t>
      </w:r>
    </w:p>
    <w:p w14:paraId="78FA99A6" w14:textId="77777777" w:rsidR="00E86C57" w:rsidRDefault="00645D1F">
      <w:pPr>
        <w:pStyle w:val="Heading3"/>
        <w:widowControl w:val="0"/>
        <w:numPr>
          <w:ilvl w:val="0"/>
          <w:numId w:val="0"/>
        </w:numPr>
        <w:adjustRightInd w:val="0"/>
        <w:snapToGrid w:val="0"/>
        <w:spacing w:beforeLines="50" w:before="156"/>
        <w:jc w:val="both"/>
        <w:rPr>
          <w:rFonts w:ascii="Calibri" w:hAnsi="Calibri"/>
          <w:color w:val="0070C0"/>
          <w:lang w:val="en-US" w:eastAsia="zh-CN"/>
        </w:rPr>
      </w:pPr>
      <w:r>
        <w:rPr>
          <w:rFonts w:ascii="Calibri" w:eastAsia="Calibri" w:hAnsi="Calibri"/>
          <w:color w:val="0070C0"/>
          <w:szCs w:val="22"/>
          <w:lang w:val="en-US" w:eastAsia="zh-CN"/>
        </w:rPr>
        <w:t>A.5.3.</w:t>
      </w:r>
      <w:r>
        <w:rPr>
          <w:rFonts w:ascii="Calibri" w:eastAsia="Calibri" w:hAnsi="Calibri" w:hint="eastAsia"/>
          <w:color w:val="0070C0"/>
          <w:szCs w:val="22"/>
          <w:lang w:val="en-US" w:eastAsia="zh-CN"/>
        </w:rPr>
        <w:tab/>
      </w:r>
      <w:r>
        <w:rPr>
          <w:rFonts w:ascii="Calibri" w:hAnsi="Calibri"/>
          <w:color w:val="0070C0"/>
          <w:lang w:val="en-US" w:eastAsia="zh-CN"/>
        </w:rPr>
        <w:t>Factors to Consider for VTS Area Assessment</w:t>
      </w:r>
    </w:p>
    <w:p w14:paraId="78FA99A7" w14:textId="77777777" w:rsidR="00E86C57" w:rsidRDefault="00645D1F">
      <w:pPr>
        <w:pStyle w:val="Bullet1"/>
        <w:tabs>
          <w:tab w:val="clear" w:pos="720"/>
          <w:tab w:val="left" w:pos="1134"/>
        </w:tabs>
        <w:ind w:left="1134" w:hanging="567"/>
        <w:rPr>
          <w:rFonts w:ascii="Calibri" w:eastAsia="Calibri" w:hAnsi="Calibri" w:cs="Calibri"/>
          <w:lang w:val="en-US" w:eastAsia="zh-CN"/>
        </w:rPr>
      </w:pPr>
      <w:r>
        <w:rPr>
          <w:rFonts w:ascii="Calibri" w:eastAsia="Calibri" w:hAnsi="Calibri" w:cs="Calibri"/>
          <w:lang w:val="en-US" w:eastAsia="zh-CN"/>
        </w:rPr>
        <w:t>Traffic Pattern Changes: Changes such as the addition/reduction of routes, seasonal traffic fluctuations, and shifts in vessel type proportions. Quantitative data analysis should be considered.</w:t>
      </w:r>
    </w:p>
    <w:p w14:paraId="78FA99A8" w14:textId="77777777" w:rsidR="00E86C57" w:rsidRDefault="00645D1F">
      <w:pPr>
        <w:pStyle w:val="Bullet1"/>
        <w:tabs>
          <w:tab w:val="clear" w:pos="720"/>
          <w:tab w:val="left" w:pos="1134"/>
        </w:tabs>
        <w:ind w:left="1134" w:hanging="567"/>
        <w:rPr>
          <w:rFonts w:ascii="Calibri" w:eastAsia="Calibri" w:hAnsi="Calibri" w:cs="Calibri"/>
          <w:lang w:val="en-US" w:eastAsia="zh-CN"/>
        </w:rPr>
      </w:pPr>
      <w:r>
        <w:rPr>
          <w:rFonts w:ascii="Calibri" w:eastAsia="Calibri" w:hAnsi="Calibri" w:cs="Calibri"/>
          <w:lang w:val="en-US" w:eastAsia="zh-CN"/>
        </w:rPr>
        <w:t>Environmental Vulnerability Changes: Addition/reduction of ecological protection zones or sensitive infrastructure (e.g., cross-sea bridges, submarine pipelines).</w:t>
      </w:r>
    </w:p>
    <w:p w14:paraId="78FA99A9" w14:textId="77777777" w:rsidR="00E86C57" w:rsidRDefault="00645D1F">
      <w:pPr>
        <w:pStyle w:val="Bullet1"/>
        <w:tabs>
          <w:tab w:val="clear" w:pos="720"/>
          <w:tab w:val="left" w:pos="1134"/>
        </w:tabs>
        <w:ind w:left="1134" w:hanging="567"/>
        <w:rPr>
          <w:rFonts w:ascii="Calibri" w:eastAsia="Calibri" w:hAnsi="Calibri" w:cs="Calibri"/>
          <w:lang w:val="en-US" w:eastAsia="zh-CN"/>
        </w:rPr>
      </w:pPr>
      <w:r>
        <w:rPr>
          <w:rFonts w:ascii="Calibri" w:eastAsia="Calibri" w:hAnsi="Calibri" w:cs="Calibri"/>
          <w:lang w:val="en-US" w:eastAsia="zh-CN"/>
        </w:rPr>
        <w:t>Risk Distribution Changes: Accident hotspots migration and hydrogeological evolution (e.g., channel</w:t>
      </w:r>
      <w:r>
        <w:rPr>
          <w:rFonts w:ascii="Calibri" w:eastAsia="Calibri" w:hAnsi="Calibri" w:cs="Calibri" w:hint="eastAsia"/>
          <w:lang w:val="en-US" w:eastAsia="zh-CN"/>
        </w:rPr>
        <w:t xml:space="preserve"> </w:t>
      </w:r>
      <w:r>
        <w:rPr>
          <w:rFonts w:ascii="Calibri" w:eastAsia="Calibri" w:hAnsi="Calibri" w:cs="Calibri"/>
          <w:lang w:val="en-US" w:eastAsia="zh-CN"/>
        </w:rPr>
        <w:t>deviation caused by sedimentation/erosion).</w:t>
      </w:r>
    </w:p>
    <w:p w14:paraId="78FA99AA" w14:textId="77777777" w:rsidR="00E86C57" w:rsidRDefault="00645D1F">
      <w:pPr>
        <w:pStyle w:val="Bullet1"/>
        <w:tabs>
          <w:tab w:val="clear" w:pos="720"/>
          <w:tab w:val="left" w:pos="1134"/>
        </w:tabs>
        <w:ind w:left="1134" w:hanging="567"/>
        <w:rPr>
          <w:rFonts w:ascii="Calibri" w:eastAsia="Calibri" w:hAnsi="Calibri" w:cs="Calibri"/>
          <w:lang w:val="en-US" w:eastAsia="zh-CN"/>
        </w:rPr>
      </w:pPr>
      <w:r>
        <w:rPr>
          <w:rFonts w:ascii="Calibri" w:eastAsia="Calibri" w:hAnsi="Calibri" w:cs="Calibri"/>
          <w:lang w:val="en-US" w:eastAsia="zh-CN"/>
        </w:rPr>
        <w:t>Coordination Requirement Changes: Boundary overlaps or functional conflicts with adjacent VTS/port service areas.</w:t>
      </w:r>
    </w:p>
    <w:p w14:paraId="78FA99AB" w14:textId="77777777" w:rsidR="00E86C57" w:rsidRDefault="00645D1F">
      <w:pPr>
        <w:pStyle w:val="Heading3"/>
        <w:widowControl w:val="0"/>
        <w:numPr>
          <w:ilvl w:val="0"/>
          <w:numId w:val="0"/>
        </w:numPr>
        <w:adjustRightInd w:val="0"/>
        <w:snapToGrid w:val="0"/>
        <w:spacing w:beforeLines="50" w:before="156"/>
        <w:jc w:val="both"/>
        <w:rPr>
          <w:rFonts w:ascii="Calibri" w:hAnsi="Calibri"/>
          <w:color w:val="0070C0"/>
          <w:lang w:val="en-US" w:eastAsia="zh-CN"/>
        </w:rPr>
      </w:pPr>
      <w:r>
        <w:rPr>
          <w:rFonts w:ascii="Calibri" w:eastAsia="Calibri" w:hAnsi="Calibri"/>
          <w:color w:val="0070C0"/>
          <w:szCs w:val="22"/>
          <w:lang w:val="en-US" w:eastAsia="zh-CN"/>
        </w:rPr>
        <w:t>A.5.4.</w:t>
      </w:r>
      <w:r>
        <w:rPr>
          <w:rFonts w:ascii="Calibri" w:eastAsia="Calibri" w:hAnsi="Calibri" w:hint="eastAsia"/>
          <w:color w:val="0070C0"/>
          <w:szCs w:val="22"/>
          <w:lang w:val="en-US" w:eastAsia="zh-CN"/>
        </w:rPr>
        <w:tab/>
      </w:r>
      <w:r>
        <w:rPr>
          <w:rFonts w:ascii="Calibri" w:hAnsi="Calibri"/>
          <w:color w:val="0070C0"/>
          <w:lang w:val="en-US" w:eastAsia="zh-CN"/>
        </w:rPr>
        <w:t>Steps for VTS Area Delineation and Sub-area Delineation</w:t>
      </w:r>
    </w:p>
    <w:p w14:paraId="78FA99AC" w14:textId="77777777" w:rsidR="00E86C57" w:rsidRDefault="00645D1F">
      <w:pPr>
        <w:pStyle w:val="Bullet1"/>
        <w:tabs>
          <w:tab w:val="clear" w:pos="720"/>
          <w:tab w:val="left" w:pos="1134"/>
        </w:tabs>
        <w:ind w:left="1134" w:hanging="567"/>
        <w:rPr>
          <w:rFonts w:ascii="Calibri" w:eastAsia="Calibri" w:hAnsi="Calibri" w:cs="Calibri"/>
          <w:lang w:val="en-US" w:eastAsia="zh-CN"/>
        </w:rPr>
      </w:pPr>
      <w:r>
        <w:rPr>
          <w:rFonts w:ascii="Calibri" w:eastAsia="Calibri" w:hAnsi="Calibri" w:cs="Calibri"/>
          <w:lang w:val="en-US" w:eastAsia="zh-CN"/>
        </w:rPr>
        <w:t>Demand analysis;</w:t>
      </w:r>
    </w:p>
    <w:p w14:paraId="78FA99AD" w14:textId="77777777" w:rsidR="00E86C57" w:rsidRDefault="00645D1F">
      <w:pPr>
        <w:pStyle w:val="Bullet1"/>
        <w:tabs>
          <w:tab w:val="clear" w:pos="720"/>
          <w:tab w:val="left" w:pos="1134"/>
        </w:tabs>
        <w:ind w:left="1134" w:hanging="567"/>
        <w:rPr>
          <w:rFonts w:ascii="Calibri" w:eastAsia="Calibri" w:hAnsi="Calibri" w:cs="Calibri"/>
          <w:lang w:val="en-US" w:eastAsia="zh-CN"/>
        </w:rPr>
      </w:pPr>
      <w:r>
        <w:rPr>
          <w:rFonts w:ascii="Calibri" w:eastAsia="Calibri" w:hAnsi="Calibri" w:cs="Calibri"/>
          <w:lang w:val="en-US" w:eastAsia="zh-CN"/>
        </w:rPr>
        <w:t>Stakeholder consultation (Conduct in-depth consultations with all affected parties, such as shipping companies, ship masters, pilots, port authorities, fisheries representatives);</w:t>
      </w:r>
    </w:p>
    <w:p w14:paraId="78FA99AE" w14:textId="77777777" w:rsidR="00E86C57" w:rsidRDefault="00645D1F">
      <w:pPr>
        <w:pStyle w:val="Bullet1"/>
        <w:tabs>
          <w:tab w:val="clear" w:pos="720"/>
          <w:tab w:val="left" w:pos="1134"/>
        </w:tabs>
        <w:ind w:left="1134" w:hanging="567"/>
        <w:rPr>
          <w:rFonts w:ascii="Calibri" w:eastAsia="Calibri" w:hAnsi="Calibri" w:cs="Calibri"/>
          <w:lang w:val="en-US" w:eastAsia="zh-CN"/>
        </w:rPr>
      </w:pPr>
      <w:r>
        <w:rPr>
          <w:rFonts w:ascii="Calibri" w:eastAsia="Calibri" w:hAnsi="Calibri" w:cs="Calibri"/>
          <w:lang w:val="en-US" w:eastAsia="zh-CN"/>
        </w:rPr>
        <w:t>Solution design;</w:t>
      </w:r>
    </w:p>
    <w:p w14:paraId="78FA99AF" w14:textId="77777777" w:rsidR="00E86C57" w:rsidRDefault="00645D1F">
      <w:pPr>
        <w:pStyle w:val="Bullet1"/>
        <w:tabs>
          <w:tab w:val="clear" w:pos="720"/>
          <w:tab w:val="left" w:pos="1134"/>
        </w:tabs>
        <w:ind w:left="1134" w:hanging="567"/>
        <w:rPr>
          <w:rFonts w:ascii="Calibri" w:eastAsia="Calibri" w:hAnsi="Calibri" w:cs="Calibri"/>
          <w:lang w:val="en-US" w:eastAsia="zh-CN"/>
        </w:rPr>
      </w:pPr>
      <w:r>
        <w:rPr>
          <w:rFonts w:ascii="Calibri" w:eastAsia="Calibri" w:hAnsi="Calibri" w:cs="Calibri"/>
          <w:lang w:val="en-US" w:eastAsia="zh-CN"/>
        </w:rPr>
        <w:t>Delineation of new boundaries;</w:t>
      </w:r>
    </w:p>
    <w:p w14:paraId="78FA99B0" w14:textId="77777777" w:rsidR="00E86C57" w:rsidRDefault="00645D1F">
      <w:pPr>
        <w:pStyle w:val="Bullet1"/>
        <w:tabs>
          <w:tab w:val="clear" w:pos="720"/>
          <w:tab w:val="left" w:pos="1134"/>
        </w:tabs>
        <w:ind w:left="1134" w:hanging="567"/>
        <w:rPr>
          <w:rFonts w:ascii="Calibri" w:eastAsia="Calibri" w:hAnsi="Calibri" w:cs="Calibri"/>
          <w:lang w:val="en-US" w:eastAsia="zh-CN"/>
        </w:rPr>
      </w:pPr>
      <w:r>
        <w:rPr>
          <w:rFonts w:ascii="Calibri" w:eastAsia="Calibri" w:hAnsi="Calibri" w:cs="Calibri"/>
          <w:lang w:val="en-US" w:eastAsia="zh-CN"/>
        </w:rPr>
        <w:t>Definition of area functions;</w:t>
      </w:r>
    </w:p>
    <w:p w14:paraId="78FA99B1" w14:textId="77777777" w:rsidR="00E86C57" w:rsidRDefault="00645D1F">
      <w:pPr>
        <w:pStyle w:val="Bullet1"/>
        <w:tabs>
          <w:tab w:val="clear" w:pos="720"/>
          <w:tab w:val="left" w:pos="1134"/>
        </w:tabs>
        <w:ind w:left="1134" w:hanging="567"/>
        <w:rPr>
          <w:rFonts w:ascii="Calibri" w:eastAsia="Calibri" w:hAnsi="Calibri" w:cs="Calibri"/>
          <w:lang w:val="en-US" w:eastAsia="zh-CN"/>
        </w:rPr>
      </w:pPr>
      <w:r>
        <w:rPr>
          <w:rFonts w:ascii="Calibri" w:eastAsia="Calibri" w:hAnsi="Calibri" w:cs="Calibri"/>
          <w:lang w:val="en-US" w:eastAsia="zh-CN"/>
        </w:rPr>
        <w:t>Impact assessment;</w:t>
      </w:r>
    </w:p>
    <w:p w14:paraId="78FA99B2" w14:textId="77777777" w:rsidR="00E86C57" w:rsidRDefault="00645D1F">
      <w:pPr>
        <w:pStyle w:val="Bullet1"/>
        <w:tabs>
          <w:tab w:val="clear" w:pos="720"/>
          <w:tab w:val="left" w:pos="1134"/>
        </w:tabs>
        <w:ind w:left="1134" w:hanging="567"/>
        <w:rPr>
          <w:rFonts w:ascii="Calibri" w:eastAsia="Calibri" w:hAnsi="Calibri" w:cs="Calibri"/>
          <w:lang w:val="en-US" w:eastAsia="zh-CN"/>
        </w:rPr>
      </w:pPr>
      <w:r>
        <w:rPr>
          <w:rFonts w:ascii="Calibri" w:eastAsia="Calibri" w:hAnsi="Calibri" w:cs="Calibri" w:hint="eastAsia"/>
          <w:lang w:val="en-US" w:eastAsia="zh-CN"/>
        </w:rPr>
        <w:t>Apply the IALA Risk Assessment Tool to quantify post-adjustment risk variations</w:t>
      </w:r>
      <w:r>
        <w:rPr>
          <w:rFonts w:ascii="Calibri" w:eastAsia="Calibri" w:hAnsi="Calibri" w:cs="Calibri"/>
          <w:lang w:val="en-US" w:eastAsia="zh-CN"/>
        </w:rPr>
        <w:t>;</w:t>
      </w:r>
    </w:p>
    <w:p w14:paraId="78FA99B3" w14:textId="77777777" w:rsidR="00E86C57" w:rsidRDefault="00645D1F">
      <w:pPr>
        <w:pStyle w:val="Bullet1"/>
        <w:tabs>
          <w:tab w:val="clear" w:pos="720"/>
          <w:tab w:val="left" w:pos="1134"/>
        </w:tabs>
        <w:ind w:left="1134" w:hanging="567"/>
        <w:rPr>
          <w:rFonts w:ascii="Calibri" w:eastAsia="Calibri" w:hAnsi="Calibri" w:cs="Calibri"/>
          <w:lang w:val="en-US" w:eastAsia="zh-CN"/>
        </w:rPr>
      </w:pPr>
      <w:r>
        <w:rPr>
          <w:rFonts w:ascii="Calibri" w:eastAsia="Calibri" w:hAnsi="Calibri" w:cs="Calibri"/>
          <w:lang w:val="en-US" w:eastAsia="zh-CN"/>
        </w:rPr>
        <w:t>Assess impacts on vessel compliance costs and cross-jurisdictional coordination;</w:t>
      </w:r>
    </w:p>
    <w:p w14:paraId="78FA99B4" w14:textId="77777777" w:rsidR="00E86C57" w:rsidRDefault="00645D1F">
      <w:pPr>
        <w:pStyle w:val="Bullet1"/>
        <w:tabs>
          <w:tab w:val="clear" w:pos="720"/>
          <w:tab w:val="left" w:pos="1134"/>
        </w:tabs>
        <w:ind w:left="1134" w:hanging="567"/>
        <w:rPr>
          <w:rFonts w:ascii="Calibri" w:eastAsia="Calibri" w:hAnsi="Calibri" w:cs="Calibri"/>
          <w:lang w:val="en-US" w:eastAsia="zh-CN"/>
        </w:rPr>
      </w:pPr>
      <w:r>
        <w:rPr>
          <w:rFonts w:ascii="Calibri" w:eastAsia="Calibri" w:hAnsi="Calibri" w:cs="Calibri"/>
          <w:lang w:val="en-US" w:eastAsia="zh-CN"/>
        </w:rPr>
        <w:t>Regulatory compliance review: To ensure conformity with SOLAS Chapter V/Regulation 12 and national legislation;</w:t>
      </w:r>
    </w:p>
    <w:p w14:paraId="78FA99B5" w14:textId="77777777" w:rsidR="00E86C57" w:rsidRDefault="00645D1F">
      <w:pPr>
        <w:pStyle w:val="Bullet1"/>
        <w:tabs>
          <w:tab w:val="clear" w:pos="720"/>
          <w:tab w:val="left" w:pos="1134"/>
        </w:tabs>
        <w:ind w:left="1134" w:hanging="567"/>
        <w:rPr>
          <w:rFonts w:ascii="Calibri" w:eastAsia="Calibri" w:hAnsi="Calibri" w:cs="Calibri"/>
          <w:lang w:val="en-US" w:eastAsia="zh-CN"/>
        </w:rPr>
      </w:pPr>
      <w:r>
        <w:rPr>
          <w:rFonts w:ascii="Calibri" w:eastAsia="Calibri" w:hAnsi="Calibri" w:cs="Calibri"/>
          <w:lang w:val="en-US" w:eastAsia="zh-CN"/>
        </w:rPr>
        <w:t>Phased implementation:</w:t>
      </w:r>
    </w:p>
    <w:p w14:paraId="78FA99B6" w14:textId="77777777" w:rsidR="00E86C57" w:rsidRDefault="00645D1F">
      <w:pPr>
        <w:pStyle w:val="Bullet1"/>
        <w:numPr>
          <w:ilvl w:val="255"/>
          <w:numId w:val="0"/>
          <w:ins w:id="0" w:author="CHINA MSA" w:date="2025-08-10T22:03:00Z"/>
        </w:numPr>
        <w:tabs>
          <w:tab w:val="clear" w:pos="720"/>
          <w:tab w:val="left" w:pos="1134"/>
        </w:tabs>
        <w:ind w:left="1701" w:hanging="567"/>
        <w:rPr>
          <w:rFonts w:ascii="Calibri" w:eastAsia="Calibri" w:hAnsi="Calibri" w:cs="Calibri"/>
          <w:lang w:val="en-US" w:eastAsia="zh-CN"/>
        </w:rPr>
      </w:pPr>
      <w:r>
        <w:rPr>
          <w:rFonts w:ascii="Calibri" w:eastAsia="Calibri" w:hAnsi="Calibri" w:cs="Calibri"/>
          <w:lang w:val="en-US" w:eastAsia="zh-CN"/>
        </w:rPr>
        <w:t>Pilot operation;</w:t>
      </w:r>
    </w:p>
    <w:p w14:paraId="78FA99B7" w14:textId="77777777" w:rsidR="00E86C57" w:rsidRDefault="00645D1F">
      <w:pPr>
        <w:pStyle w:val="Bullet1"/>
        <w:numPr>
          <w:ilvl w:val="255"/>
          <w:numId w:val="0"/>
          <w:ins w:id="1" w:author="CHINA MSA" w:date="2025-08-10T22:03:00Z"/>
        </w:numPr>
        <w:tabs>
          <w:tab w:val="clear" w:pos="720"/>
          <w:tab w:val="left" w:pos="1134"/>
        </w:tabs>
        <w:ind w:left="1701" w:hanging="567"/>
        <w:rPr>
          <w:rFonts w:ascii="Calibri" w:eastAsia="Calibri" w:hAnsi="Calibri" w:cs="Calibri"/>
          <w:lang w:val="en-US" w:eastAsia="zh-CN"/>
        </w:rPr>
      </w:pPr>
      <w:r>
        <w:rPr>
          <w:rFonts w:ascii="Calibri" w:eastAsia="Calibri" w:hAnsi="Calibri" w:cs="Calibri"/>
          <w:lang w:val="en-US" w:eastAsia="zh-CN"/>
        </w:rPr>
        <w:t>Revis</w:t>
      </w:r>
      <w:r>
        <w:rPr>
          <w:rFonts w:ascii="Calibri" w:eastAsia="Calibri" w:hAnsi="Calibri" w:cs="Calibri" w:hint="eastAsia"/>
          <w:lang w:val="en-US" w:eastAsia="zh-CN"/>
        </w:rPr>
        <w:t>e</w:t>
      </w:r>
      <w:r>
        <w:rPr>
          <w:rFonts w:ascii="Calibri" w:eastAsia="Calibri" w:hAnsi="Calibri" w:cs="Calibri"/>
          <w:lang w:val="en-US" w:eastAsia="zh-CN"/>
        </w:rPr>
        <w:t xml:space="preserve"> the VTS operations manual;</w:t>
      </w:r>
    </w:p>
    <w:p w14:paraId="78FA99B8" w14:textId="77777777" w:rsidR="00E86C57" w:rsidRDefault="00645D1F">
      <w:pPr>
        <w:pStyle w:val="Bullet1"/>
        <w:tabs>
          <w:tab w:val="clear" w:pos="720"/>
          <w:tab w:val="left" w:pos="1134"/>
        </w:tabs>
        <w:ind w:left="1134" w:hanging="567"/>
        <w:rPr>
          <w:rFonts w:ascii="Calibri" w:eastAsia="Calibri" w:hAnsi="Calibri" w:cs="Calibri"/>
          <w:lang w:val="en-US" w:eastAsia="zh-CN"/>
        </w:rPr>
      </w:pPr>
      <w:r>
        <w:rPr>
          <w:rFonts w:ascii="Calibri" w:eastAsia="Calibri" w:hAnsi="Calibri" w:cs="Calibri"/>
          <w:lang w:val="en-US" w:eastAsia="zh-CN"/>
        </w:rPr>
        <w:t>Official announcement and entry into force: Publish changes through Notices to Mariners.</w:t>
      </w:r>
    </w:p>
    <w:sectPr w:rsidR="00E86C57">
      <w:headerReference w:type="even" r:id="rId11"/>
      <w:headerReference w:type="default" r:id="rId12"/>
      <w:footerReference w:type="default" r:id="rId13"/>
      <w:headerReference w:type="first" r:id="rId14"/>
      <w:footerReference w:type="first" r:id="rId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FA99C6" w14:textId="77777777" w:rsidR="00645D1F" w:rsidRDefault="00645D1F">
      <w:r>
        <w:separator/>
      </w:r>
    </w:p>
  </w:endnote>
  <w:endnote w:type="continuationSeparator" w:id="0">
    <w:p w14:paraId="78FA99C8" w14:textId="77777777" w:rsidR="00645D1F" w:rsidRDefault="00645D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altName w:val="Arial"/>
    <w:panose1 w:val="020B0704020202020204"/>
    <w:charset w:val="00"/>
    <w:family w:val="auto"/>
    <w:pitch w:val="default"/>
    <w:sig w:usb0="00000000" w:usb1="00000000" w:usb2="00000001" w:usb3="00000000" w:csb0="400001BF" w:csb1="DFF70000"/>
  </w:font>
  <w:font w:name="Arial">
    <w:panose1 w:val="020B0604020202020204"/>
    <w:charset w:val="00"/>
    <w:family w:val="swiss"/>
    <w:pitch w:val="variable"/>
    <w:sig w:usb0="E0002EFF" w:usb1="C000785B" w:usb2="00000009" w:usb3="00000000" w:csb0="000001FF" w:csb1="00000000"/>
  </w:font>
  <w:font w:name="Calibri (Body)">
    <w:altName w:val="Calibri"/>
    <w:charset w:val="00"/>
    <w:family w:val="roman"/>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FEFACB499A6">
    <w:altName w:val="Segoe Print"/>
    <w:charset w:val="00"/>
    <w:family w:val="roman"/>
    <w:pitch w:val="default"/>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auto"/>
    <w:pitch w:val="default"/>
    <w:sig w:usb0="00000000" w:usb1="00000000" w:usb2="00000000" w:usb3="00000000" w:csb0="2000019F" w:csb1="4F01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A99BE" w14:textId="77777777" w:rsidR="00E86C57" w:rsidRDefault="00645D1F">
    <w:pPr>
      <w:pStyle w:val="Footer"/>
      <w:jc w:val="left"/>
      <w:rPr>
        <w:lang w:val="en-US"/>
      </w:rPr>
    </w:pPr>
    <w:r>
      <w:rPr>
        <w:rFonts w:hint="eastAsia"/>
      </w:rPr>
      <w:t xml:space="preserve">Proposal on Incorporating Content Related to VTS Area Delineation into </w:t>
    </w:r>
    <w:r>
      <w:rPr>
        <w:lang w:val="en-US"/>
      </w:rPr>
      <w:t>guideline G1150</w:t>
    </w:r>
  </w:p>
  <w:p w14:paraId="78FA99BF" w14:textId="77777777" w:rsidR="00E86C57" w:rsidRDefault="00645D1F">
    <w:pPr>
      <w:pStyle w:val="Footer"/>
    </w:pPr>
    <w:r>
      <w:fldChar w:fldCharType="begin"/>
    </w:r>
    <w:r>
      <w:instrText xml:space="preserve"> PAGE   \* MERGEFORMAT </w:instrText>
    </w:r>
    <w:r>
      <w:fldChar w:fldCharType="separate"/>
    </w:r>
    <w:r>
      <w:t>5</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A99C3" w14:textId="77777777" w:rsidR="00E86C57" w:rsidRDefault="00645D1F">
    <w:pPr>
      <w:pStyle w:val="Footer"/>
    </w:pPr>
    <w:r>
      <w:rPr>
        <w:rFonts w:hint="eastAsia"/>
      </w:rPr>
      <w:t>关于完善修订标准海事通信用语输出的建议</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FA99B9" w14:textId="77777777" w:rsidR="00E86C57" w:rsidRDefault="00645D1F">
      <w:r>
        <w:separator/>
      </w:r>
    </w:p>
  </w:footnote>
  <w:footnote w:type="continuationSeparator" w:id="0">
    <w:p w14:paraId="78FA99BA" w14:textId="77777777" w:rsidR="00E86C57" w:rsidRDefault="00645D1F">
      <w:r>
        <w:continuationSeparator/>
      </w:r>
    </w:p>
  </w:footnote>
  <w:footnote w:id="1">
    <w:p w14:paraId="78FA99CB" w14:textId="77777777" w:rsidR="00E86C57" w:rsidRDefault="00645D1F">
      <w:pPr>
        <w:pStyle w:val="FootnoteText"/>
        <w:rPr>
          <w:lang w:val="en-US"/>
        </w:rPr>
      </w:pPr>
      <w:r>
        <w:rPr>
          <w:rStyle w:val="FootnoteReference"/>
        </w:rPr>
        <w:footnoteRef/>
      </w:r>
      <w:r>
        <w:rPr>
          <w:rFonts w:hint="eastAsia"/>
          <w:lang w:val="en-US" w:eastAsia="zh-CN"/>
        </w:rPr>
        <w:t xml:space="preserve"> </w:t>
      </w:r>
      <w:r>
        <w:rPr>
          <w:sz w:val="16"/>
          <w:szCs w:val="16"/>
        </w:rPr>
        <w:t>Input document number, to be assigned by the Committee Secretary</w:t>
      </w:r>
    </w:p>
  </w:footnote>
  <w:footnote w:id="2">
    <w:p w14:paraId="78FA99CC" w14:textId="77777777" w:rsidR="00E86C57" w:rsidRDefault="00645D1F">
      <w:pPr>
        <w:pStyle w:val="FootnoteText"/>
      </w:pPr>
      <w:r>
        <w:rPr>
          <w:rStyle w:val="FootnoteReference"/>
        </w:rPr>
        <w:footnoteRef/>
      </w:r>
      <w:r>
        <w:rPr>
          <w:rFonts w:hint="eastAsia"/>
          <w:lang w:val="en-US" w:eastAsia="zh-CN"/>
        </w:rPr>
        <w:t xml:space="preserve"> </w:t>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A99BB" w14:textId="77777777" w:rsidR="00E86C57" w:rsidRDefault="00645D1F">
    <w:pPr>
      <w:pStyle w:val="Header"/>
    </w:pPr>
    <w:r>
      <w:pict w14:anchorId="78FA99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4098" o:spid="_x0000_s1027" type="#_x0000_t136" style="position:absolute;margin-left:0;margin-top:0;width:623.8pt;height:65.6pt;rotation:-45;z-index:-251657728;mso-position-horizontal:center;mso-position-horizontal-relative:margin;mso-position-vertical:center;mso-position-vertical-relative:margin;mso-width-relative:page;mso-height-relative:page" o:allowincell="f" fillcolor="silver" stroked="f">
          <v:fill opacity=".5"/>
          <v:textpath style="font-family:&quot;Arial&quot;;font-size:1pt" trim="t" fitpath="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A99BC" w14:textId="76F083D6" w:rsidR="00E86C57" w:rsidRDefault="00645D1F">
    <w:pPr>
      <w:pStyle w:val="Header"/>
      <w:ind w:right="220"/>
      <w:jc w:val="right"/>
      <w:rPr>
        <w:lang w:eastAsia="zh-CN"/>
      </w:rPr>
    </w:pPr>
    <w:r>
      <w:rPr>
        <w:noProof/>
        <w:lang w:val="en-US" w:eastAsia="zh-CN"/>
      </w:rPr>
      <w:drawing>
        <wp:anchor distT="0" distB="0" distL="114300" distR="114300" simplePos="0" relativeHeight="251656704" behindDoc="0" locked="0" layoutInCell="1" allowOverlap="1" wp14:anchorId="78FA99C5" wp14:editId="78FA99C6">
          <wp:simplePos x="0" y="0"/>
          <wp:positionH relativeFrom="column">
            <wp:posOffset>4675505</wp:posOffset>
          </wp:positionH>
          <wp:positionV relativeFrom="paragraph">
            <wp:posOffset>-423545</wp:posOffset>
          </wp:positionV>
          <wp:extent cx="574675" cy="560070"/>
          <wp:effectExtent l="0" t="0" r="0" b="0"/>
          <wp:wrapSquare wrapText="bothSides"/>
          <wp:docPr id="4099" name="Picture 2"/>
          <wp:cNvGraphicFramePr/>
          <a:graphic xmlns:a="http://schemas.openxmlformats.org/drawingml/2006/main">
            <a:graphicData uri="http://schemas.openxmlformats.org/drawingml/2006/picture">
              <pic:pic xmlns:pic="http://schemas.openxmlformats.org/drawingml/2006/picture">
                <pic:nvPicPr>
                  <pic:cNvPr id="4099" name="Picture 2"/>
                  <pic:cNvPicPr/>
                </pic:nvPicPr>
                <pic:blipFill>
                  <a:blip r:embed="rId1" cstate="print"/>
                  <a:srcRect/>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A99C0" w14:textId="77777777" w:rsidR="00E86C57" w:rsidRDefault="00645D1F">
    <w:pPr>
      <w:pStyle w:val="Header"/>
      <w:jc w:val="center"/>
    </w:pPr>
    <w:r>
      <w:rPr>
        <w:noProof/>
        <w:lang w:val="en-US" w:eastAsia="zh-CN"/>
      </w:rPr>
      <w:drawing>
        <wp:anchor distT="0" distB="0" distL="114300" distR="114300" simplePos="0" relativeHeight="251655680" behindDoc="0" locked="0" layoutInCell="1" allowOverlap="1" wp14:anchorId="78FA99C8" wp14:editId="78FA99C9">
          <wp:simplePos x="0" y="0"/>
          <wp:positionH relativeFrom="column">
            <wp:posOffset>4761230</wp:posOffset>
          </wp:positionH>
          <wp:positionV relativeFrom="paragraph">
            <wp:posOffset>-404495</wp:posOffset>
          </wp:positionV>
          <wp:extent cx="852805" cy="831215"/>
          <wp:effectExtent l="0" t="0" r="0" b="0"/>
          <wp:wrapSquare wrapText="bothSides"/>
          <wp:docPr id="4101" name="Picture 3"/>
          <wp:cNvGraphicFramePr/>
          <a:graphic xmlns:a="http://schemas.openxmlformats.org/drawingml/2006/main">
            <a:graphicData uri="http://schemas.openxmlformats.org/drawingml/2006/picture">
              <pic:pic xmlns:pic="http://schemas.openxmlformats.org/drawingml/2006/picture">
                <pic:nvPicPr>
                  <pic:cNvPr id="4101" name="Picture 3"/>
                  <pic:cNvPicPr/>
                </pic:nvPicPr>
                <pic:blipFill>
                  <a:blip r:embed="rId1" cstate="print"/>
                  <a:srcRect/>
                  <a:stretch>
                    <a:fillRect/>
                  </a:stretch>
                </pic:blipFill>
                <pic:spPr>
                  <a:xfrm>
                    <a:off x="0" y="0"/>
                    <a:ext cx="852804" cy="831215"/>
                  </a:xfrm>
                  <a:prstGeom prst="rect">
                    <a:avLst/>
                  </a:prstGeom>
                </pic:spPr>
              </pic:pic>
            </a:graphicData>
          </a:graphic>
        </wp:anchor>
      </w:drawing>
    </w:r>
  </w:p>
  <w:p w14:paraId="78FA99C1" w14:textId="77777777" w:rsidR="00E86C57" w:rsidRDefault="00E86C57">
    <w:pPr>
      <w:pStyle w:val="Header"/>
      <w:jc w:val="center"/>
    </w:pPr>
  </w:p>
  <w:p w14:paraId="78FA99C2" w14:textId="77777777" w:rsidR="00E86C57" w:rsidRDefault="00645D1F">
    <w:pPr>
      <w:pStyle w:val="Header"/>
      <w:jc w:val="center"/>
    </w:pPr>
    <w:r>
      <w:pict w14:anchorId="78FA99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4102" o:spid="_x0000_s1025" type="#_x0000_t136" style="position:absolute;left:0;text-align:left;margin-left:0;margin-top:0;width:623.8pt;height:65.6pt;rotation:-45;z-index:-251658752;mso-position-horizontal:center;mso-position-horizontal-relative:margin;mso-position-vertical:center;mso-position-vertical-relative:margin;mso-width-relative:page;mso-height-relative:page" o:allowincell="f" fillcolor="silver" stroked="f">
          <v:fill opacity=".5"/>
          <v:textpath style="font-family:&quot;Arial&quot;;font-size:1pt" trim="t" fitpath="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EFBE55"/>
    <w:multiLevelType w:val="multilevel"/>
    <w:tmpl w:val="A0EFBE55"/>
    <w:lvl w:ilvl="0">
      <w:start w:val="3"/>
      <w:numFmt w:val="decimal"/>
      <w:lvlText w:val="%1."/>
      <w:lvlJc w:val="left"/>
      <w:pPr>
        <w:ind w:left="425" w:hanging="425"/>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850" w:hanging="850"/>
      </w:pPr>
      <w:rPr>
        <w:rFonts w:hint="default"/>
      </w:rPr>
    </w:lvl>
    <w:lvl w:ilvl="4">
      <w:start w:val="1"/>
      <w:numFmt w:val="decimal"/>
      <w:lvlText w:val="%1.%2.%3.%4.%5."/>
      <w:lvlJc w:val="left"/>
      <w:pPr>
        <w:ind w:left="991" w:hanging="991"/>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5" w:hanging="1275"/>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8" w:hanging="1558"/>
      </w:pPr>
      <w:rPr>
        <w:rFonts w:hint="default"/>
      </w:rPr>
    </w:lvl>
  </w:abstractNum>
  <w:abstractNum w:abstractNumId="1" w15:restartNumberingAfterBreak="0">
    <w:nsid w:val="FA67976E"/>
    <w:multiLevelType w:val="multilevel"/>
    <w:tmpl w:val="FA67976E"/>
    <w:lvl w:ilvl="0">
      <w:start w:val="1"/>
      <w:numFmt w:val="decimal"/>
      <w:pStyle w:val="Reference"/>
      <w:lvlText w:val="[%1]"/>
      <w:lvlJc w:val="left"/>
      <w:pPr>
        <w:tabs>
          <w:tab w:val="left" w:pos="0"/>
        </w:tabs>
        <w:ind w:left="567" w:hanging="567"/>
      </w:pPr>
      <w:rPr>
        <w:rFonts w:ascii="Calibri" w:hAnsi="Calibri" w:hint="default"/>
        <w:b w:val="0"/>
        <w:i w:val="0"/>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0000003"/>
    <w:multiLevelType w:val="multilevel"/>
    <w:tmpl w:val="00000003"/>
    <w:lvl w:ilvl="0">
      <w:start w:val="1"/>
      <w:numFmt w:val="decimal"/>
      <w:pStyle w:val="Appendix"/>
      <w:lvlText w:val="APPENDIX %1"/>
      <w:lvlJc w:val="left"/>
      <w:pPr>
        <w:ind w:left="1701" w:hanging="1701"/>
      </w:pPr>
      <w:rPr>
        <w:rFonts w:ascii="Arial Bold" w:hAnsi="Arial Bold" w:cs="Times New Roman" w:hint="default"/>
        <w:b/>
        <w:bCs/>
        <w:i w:val="0"/>
        <w:iCs w:val="0"/>
        <w:caps/>
        <w:smallCaps w:val="0"/>
        <w:vanish w:val="0"/>
        <w:color w:val="4F81BD"/>
        <w:spacing w:val="0"/>
        <w:w w:val="0"/>
        <w:kern w:val="0"/>
        <w:position w:val="0"/>
        <w:sz w:val="24"/>
        <w:szCs w:val="24"/>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0000004"/>
    <w:multiLevelType w:val="multilevel"/>
    <w:tmpl w:val="0000000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0000005"/>
    <w:multiLevelType w:val="multilevel"/>
    <w:tmpl w:val="00000005"/>
    <w:lvl w:ilvl="0">
      <w:start w:val="1"/>
      <w:numFmt w:val="decimal"/>
      <w:pStyle w:val="AppendixtitleHead1"/>
      <w:lvlText w:val="APPENDIX %1"/>
      <w:lvlJc w:val="left"/>
      <w:pPr>
        <w:ind w:left="1701" w:hanging="1701"/>
      </w:pPr>
      <w:rPr>
        <w:rFonts w:ascii="Calibri (Body)" w:hAnsi="Calibri (Body)" w:hint="default"/>
        <w:b/>
        <w:bCs w:val="0"/>
        <w:i w:val="0"/>
        <w:iCs w:val="0"/>
        <w:caps/>
        <w:smallCaps w:val="0"/>
        <w:outline w:val="0"/>
        <w:emboss w:val="0"/>
        <w:imprint w:val="0"/>
        <w:vanish w:val="0"/>
        <w:color w:val="00558C"/>
        <w:spacing w:val="0"/>
        <w:kern w:val="0"/>
        <w:position w:val="0"/>
        <w:sz w:val="28"/>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decimal"/>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lvlText w:val="%1.%2.%3.%4."/>
      <w:lvlJc w:val="left"/>
      <w:pPr>
        <w:ind w:left="1588" w:hanging="1588"/>
      </w:pPr>
      <w:rPr>
        <w:rFonts w:hint="default"/>
      </w:rPr>
    </w:lvl>
    <w:lvl w:ilvl="4">
      <w:start w:val="1"/>
      <w:numFmt w:val="decimal"/>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0000006"/>
    <w:multiLevelType w:val="multilevel"/>
    <w:tmpl w:val="00000006"/>
    <w:lvl w:ilvl="0">
      <w:start w:val="1"/>
      <w:numFmt w:val="decimal"/>
      <w:pStyle w:val="Heading1"/>
      <w:lvlText w:val="%1"/>
      <w:lvlJc w:val="left"/>
      <w:pPr>
        <w:tabs>
          <w:tab w:val="left" w:pos="567"/>
        </w:tabs>
        <w:ind w:left="567" w:hanging="567"/>
      </w:pPr>
      <w:rPr>
        <w:rFonts w:hint="default"/>
      </w:rPr>
    </w:lvl>
    <w:lvl w:ilvl="1">
      <w:start w:val="1"/>
      <w:numFmt w:val="decimal"/>
      <w:lvlText w:val="%1.%2"/>
      <w:lvlJc w:val="left"/>
      <w:pPr>
        <w:tabs>
          <w:tab w:val="left" w:pos="3119"/>
        </w:tabs>
        <w:ind w:left="3119"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6" w15:restartNumberingAfterBreak="0">
    <w:nsid w:val="00000008"/>
    <w:multiLevelType w:val="multilevel"/>
    <w:tmpl w:val="00000008"/>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0000009"/>
    <w:multiLevelType w:val="multilevel"/>
    <w:tmpl w:val="00000009"/>
    <w:lvl w:ilvl="0">
      <w:start w:val="1"/>
      <w:numFmt w:val="decimal"/>
      <w:pStyle w:val="equation"/>
      <w:lvlText w:val="(equation %1)"/>
      <w:lvlJc w:val="right"/>
      <w:pPr>
        <w:ind w:left="8180" w:hanging="360"/>
      </w:pPr>
      <w:rPr>
        <w:rFonts w:cs="Times New Roman"/>
        <w:b w:val="0"/>
        <w:bCs w:val="0"/>
        <w:i w:val="0"/>
        <w:iCs w:val="0"/>
        <w:caps w:val="0"/>
        <w:smallCaps w:val="0"/>
        <w:vanish w:val="0"/>
        <w:color w:val="000000"/>
        <w:spacing w:val="0"/>
        <w:kern w:val="0"/>
        <w:position w:val="0"/>
        <w:u w:val="none"/>
        <w:vertAlign w:val="baseline"/>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8" w15:restartNumberingAfterBreak="0">
    <w:nsid w:val="0000000A"/>
    <w:multiLevelType w:val="multilevel"/>
    <w:tmpl w:val="0000000A"/>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0000000B"/>
    <w:multiLevelType w:val="multilevel"/>
    <w:tmpl w:val="0000000B"/>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0000000C"/>
    <w:multiLevelType w:val="multilevel"/>
    <w:tmpl w:val="0000000C"/>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1" w15:restartNumberingAfterBreak="0">
    <w:nsid w:val="00000010"/>
    <w:multiLevelType w:val="multilevel"/>
    <w:tmpl w:val="00000010"/>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napToGrid w:val="0"/>
        <w:vanish w:val="0"/>
        <w:color w:val="000000"/>
        <w:spacing w:val="0"/>
        <w:w w:val="0"/>
        <w:kern w:val="0"/>
        <w:position w:val="0"/>
        <w:sz w:val="0"/>
        <w:szCs w:val="0"/>
        <w:u w:val="none" w:color="000000"/>
        <w:shd w:val="clear" w:color="000000" w:fill="000000"/>
        <w:vertAlign w:val="baseline"/>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00000011"/>
    <w:multiLevelType w:val="singleLevel"/>
    <w:tmpl w:val="00000011"/>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3" w15:restartNumberingAfterBreak="0">
    <w:nsid w:val="00000012"/>
    <w:multiLevelType w:val="multilevel"/>
    <w:tmpl w:val="00000012"/>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4" w15:restartNumberingAfterBreak="0">
    <w:nsid w:val="067B09F2"/>
    <w:multiLevelType w:val="singleLevel"/>
    <w:tmpl w:val="067B09F2"/>
    <w:lvl w:ilvl="0">
      <w:start w:val="1"/>
      <w:numFmt w:val="decimal"/>
      <w:lvlText w:val="%1."/>
      <w:lvlJc w:val="left"/>
      <w:pPr>
        <w:ind w:left="425" w:hanging="425"/>
      </w:pPr>
      <w:rPr>
        <w:rFonts w:hint="default"/>
      </w:rPr>
    </w:lvl>
  </w:abstractNum>
  <w:abstractNum w:abstractNumId="15" w15:restartNumberingAfterBreak="0">
    <w:nsid w:val="11759374"/>
    <w:multiLevelType w:val="multilevel"/>
    <w:tmpl w:val="11759374"/>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6" w15:restartNumberingAfterBreak="0">
    <w:nsid w:val="412CFF7B"/>
    <w:multiLevelType w:val="multilevel"/>
    <w:tmpl w:val="412CFF7B"/>
    <w:lvl w:ilvl="0">
      <w:start w:val="3"/>
      <w:numFmt w:val="decimal"/>
      <w:lvlText w:val="%1."/>
      <w:lvlJc w:val="left"/>
      <w:pPr>
        <w:ind w:left="425" w:hanging="425"/>
      </w:pPr>
      <w:rPr>
        <w:rFonts w:hint="default"/>
      </w:rPr>
    </w:lvl>
    <w:lvl w:ilvl="1">
      <w:start w:val="3"/>
      <w:numFmt w:val="decimal"/>
      <w:lvlText w:val="%1.%2."/>
      <w:lvlJc w:val="left"/>
      <w:pPr>
        <w:ind w:left="567" w:hanging="567"/>
      </w:pPr>
      <w:rPr>
        <w:rFonts w:hint="default"/>
      </w:rPr>
    </w:lvl>
    <w:lvl w:ilvl="2">
      <w:start w:val="1"/>
      <w:numFmt w:val="decimal"/>
      <w:lvlText w:val="%1.%2.%3"/>
      <w:lvlJc w:val="left"/>
      <w:pPr>
        <w:tabs>
          <w:tab w:val="left" w:pos="992"/>
        </w:tabs>
        <w:ind w:left="992" w:hanging="992"/>
      </w:pPr>
      <w:rPr>
        <w:rFonts w:hint="default"/>
      </w:rPr>
    </w:lvl>
    <w:lvl w:ilvl="3">
      <w:start w:val="1"/>
      <w:numFmt w:val="decimal"/>
      <w:lvlText w:val="%1.%2.%3.%4."/>
      <w:lvlJc w:val="left"/>
      <w:pPr>
        <w:ind w:left="850" w:hanging="850"/>
      </w:pPr>
      <w:rPr>
        <w:rFonts w:hint="default"/>
      </w:rPr>
    </w:lvl>
    <w:lvl w:ilvl="4">
      <w:start w:val="1"/>
      <w:numFmt w:val="decimal"/>
      <w:lvlText w:val="%1.%2.%3.%4.%5."/>
      <w:lvlJc w:val="left"/>
      <w:pPr>
        <w:ind w:left="991" w:hanging="991"/>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5" w:hanging="1275"/>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8" w:hanging="1558"/>
      </w:pPr>
      <w:rPr>
        <w:rFonts w:hint="default"/>
      </w:rPr>
    </w:lvl>
  </w:abstractNum>
  <w:abstractNum w:abstractNumId="17" w15:restartNumberingAfterBreak="0">
    <w:nsid w:val="5009728A"/>
    <w:multiLevelType w:val="multilevel"/>
    <w:tmpl w:val="5009728A"/>
    <w:lvl w:ilvl="0">
      <w:start w:val="1"/>
      <w:numFmt w:val="decimal"/>
      <w:lvlText w:val="%1."/>
      <w:lvlJc w:val="left"/>
      <w:pPr>
        <w:ind w:left="425" w:hanging="425"/>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850" w:hanging="850"/>
      </w:pPr>
      <w:rPr>
        <w:rFonts w:hint="default"/>
      </w:rPr>
    </w:lvl>
    <w:lvl w:ilvl="4">
      <w:start w:val="1"/>
      <w:numFmt w:val="decimal"/>
      <w:lvlText w:val="%1.%2.%3.%4.%5."/>
      <w:lvlJc w:val="left"/>
      <w:pPr>
        <w:ind w:left="991" w:hanging="991"/>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5" w:hanging="1275"/>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8" w:hanging="1558"/>
      </w:pPr>
      <w:rPr>
        <w:rFonts w:hint="default"/>
      </w:rPr>
    </w:lvl>
  </w:abstractNum>
  <w:abstractNum w:abstractNumId="18" w15:restartNumberingAfterBreak="0">
    <w:nsid w:val="59F432F5"/>
    <w:multiLevelType w:val="multilevel"/>
    <w:tmpl w:val="59F432F5"/>
    <w:lvl w:ilvl="0">
      <w:start w:val="1"/>
      <w:numFmt w:val="bullet"/>
      <w:pStyle w:val="Bullet1"/>
      <w:lvlText w:val=""/>
      <w:lvlJc w:val="left"/>
      <w:pPr>
        <w:tabs>
          <w:tab w:val="left" w:pos="720"/>
        </w:tabs>
        <w:ind w:left="720" w:hanging="360"/>
      </w:pPr>
      <w:rPr>
        <w:rFonts w:ascii="Symbol" w:hAnsi="Symbol" w:cs="Symbol" w:hint="default"/>
        <w:sz w:val="22"/>
        <w:szCs w:val="22"/>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9" w15:restartNumberingAfterBreak="0">
    <w:nsid w:val="5A0C082B"/>
    <w:multiLevelType w:val="multilevel"/>
    <w:tmpl w:val="5A0C082B"/>
    <w:lvl w:ilvl="0">
      <w:start w:val="1"/>
      <w:numFmt w:val="decimal"/>
      <w:pStyle w:val="Table"/>
      <w:lvlText w:val="Table %1"/>
      <w:lvlJc w:val="left"/>
      <w:pPr>
        <w:tabs>
          <w:tab w:val="left" w:pos="0"/>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0" w15:restartNumberingAfterBreak="0">
    <w:nsid w:val="670FF441"/>
    <w:multiLevelType w:val="singleLevel"/>
    <w:tmpl w:val="670FF441"/>
    <w:lvl w:ilvl="0">
      <w:start w:val="1"/>
      <w:numFmt w:val="decimal"/>
      <w:lvlText w:val="%1."/>
      <w:lvlJc w:val="left"/>
      <w:pPr>
        <w:ind w:left="425" w:hanging="425"/>
      </w:pPr>
      <w:rPr>
        <w:rFonts w:hint="default"/>
      </w:rPr>
    </w:lvl>
  </w:abstractNum>
  <w:abstractNum w:abstractNumId="21" w15:restartNumberingAfterBreak="0">
    <w:nsid w:val="7FE7268F"/>
    <w:multiLevelType w:val="singleLevel"/>
    <w:tmpl w:val="7FE7268F"/>
    <w:lvl w:ilvl="0">
      <w:start w:val="1"/>
      <w:numFmt w:val="decimal"/>
      <w:lvlText w:val="%1."/>
      <w:lvlJc w:val="left"/>
      <w:pPr>
        <w:ind w:left="425" w:hanging="425"/>
      </w:pPr>
      <w:rPr>
        <w:rFonts w:hint="default"/>
      </w:rPr>
    </w:lvl>
  </w:abstractNum>
  <w:num w:numId="1" w16cid:durableId="1609464809">
    <w:abstractNumId w:val="5"/>
  </w:num>
  <w:num w:numId="2" w16cid:durableId="1742213840">
    <w:abstractNumId w:val="11"/>
  </w:num>
  <w:num w:numId="3" w16cid:durableId="430706492">
    <w:abstractNumId w:val="10"/>
  </w:num>
  <w:num w:numId="4" w16cid:durableId="192110253">
    <w:abstractNumId w:val="3"/>
  </w:num>
  <w:num w:numId="5" w16cid:durableId="178203875">
    <w:abstractNumId w:val="13"/>
  </w:num>
  <w:num w:numId="6" w16cid:durableId="406849900">
    <w:abstractNumId w:val="18"/>
  </w:num>
  <w:num w:numId="7" w16cid:durableId="603075995">
    <w:abstractNumId w:val="15"/>
  </w:num>
  <w:num w:numId="8" w16cid:durableId="412050533">
    <w:abstractNumId w:val="9"/>
  </w:num>
  <w:num w:numId="9" w16cid:durableId="662665041">
    <w:abstractNumId w:val="12"/>
  </w:num>
  <w:num w:numId="10" w16cid:durableId="705909885">
    <w:abstractNumId w:val="8"/>
  </w:num>
  <w:num w:numId="11" w16cid:durableId="533269325">
    <w:abstractNumId w:val="19"/>
  </w:num>
  <w:num w:numId="12" w16cid:durableId="815533257">
    <w:abstractNumId w:val="6"/>
  </w:num>
  <w:num w:numId="13" w16cid:durableId="246774455">
    <w:abstractNumId w:val="7"/>
  </w:num>
  <w:num w:numId="14" w16cid:durableId="968634858">
    <w:abstractNumId w:val="2"/>
  </w:num>
  <w:num w:numId="15" w16cid:durableId="194469243">
    <w:abstractNumId w:val="4"/>
  </w:num>
  <w:num w:numId="16" w16cid:durableId="987592436">
    <w:abstractNumId w:val="1"/>
  </w:num>
  <w:num w:numId="17" w16cid:durableId="1602102552">
    <w:abstractNumId w:val="17"/>
  </w:num>
  <w:num w:numId="18" w16cid:durableId="1052924770">
    <w:abstractNumId w:val="0"/>
  </w:num>
  <w:num w:numId="19" w16cid:durableId="917640886">
    <w:abstractNumId w:val="14"/>
  </w:num>
  <w:num w:numId="20" w16cid:durableId="986975475">
    <w:abstractNumId w:val="21"/>
  </w:num>
  <w:num w:numId="21" w16cid:durableId="238441178">
    <w:abstractNumId w:val="20"/>
  </w:num>
  <w:num w:numId="22" w16cid:durableId="19957154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drawingGridHorizontalSpacing w:val="110"/>
  <w:drawingGridVerticalSpacing w:val="156"/>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74E4"/>
    <w:rsid w:val="BF552718"/>
    <w:rsid w:val="BFB60012"/>
    <w:rsid w:val="BFF35AEA"/>
    <w:rsid w:val="DFDE4897"/>
    <w:rsid w:val="E7F58621"/>
    <w:rsid w:val="F7BDB1D8"/>
    <w:rsid w:val="0001367F"/>
    <w:rsid w:val="00026D27"/>
    <w:rsid w:val="00095198"/>
    <w:rsid w:val="000D0326"/>
    <w:rsid w:val="000F29CA"/>
    <w:rsid w:val="00113B88"/>
    <w:rsid w:val="0013115F"/>
    <w:rsid w:val="00155653"/>
    <w:rsid w:val="0018455B"/>
    <w:rsid w:val="001867B3"/>
    <w:rsid w:val="00194D98"/>
    <w:rsid w:val="001A1AC9"/>
    <w:rsid w:val="001E1E48"/>
    <w:rsid w:val="001E2CA9"/>
    <w:rsid w:val="00203FB9"/>
    <w:rsid w:val="00223815"/>
    <w:rsid w:val="00243D8E"/>
    <w:rsid w:val="002645A1"/>
    <w:rsid w:val="00284497"/>
    <w:rsid w:val="0028661D"/>
    <w:rsid w:val="003116F7"/>
    <w:rsid w:val="00316013"/>
    <w:rsid w:val="003C280B"/>
    <w:rsid w:val="003D3BF7"/>
    <w:rsid w:val="003E2440"/>
    <w:rsid w:val="004164B4"/>
    <w:rsid w:val="00442D4F"/>
    <w:rsid w:val="00461CAB"/>
    <w:rsid w:val="00464F4E"/>
    <w:rsid w:val="00476E0E"/>
    <w:rsid w:val="004B33C8"/>
    <w:rsid w:val="004B74E5"/>
    <w:rsid w:val="004B7FED"/>
    <w:rsid w:val="004E6A09"/>
    <w:rsid w:val="004F3E41"/>
    <w:rsid w:val="00505D67"/>
    <w:rsid w:val="00511080"/>
    <w:rsid w:val="00550885"/>
    <w:rsid w:val="005704B3"/>
    <w:rsid w:val="005957A8"/>
    <w:rsid w:val="00597C53"/>
    <w:rsid w:val="005A0FB6"/>
    <w:rsid w:val="005C51D2"/>
    <w:rsid w:val="005D170C"/>
    <w:rsid w:val="005E17E3"/>
    <w:rsid w:val="005E23B3"/>
    <w:rsid w:val="00605DF5"/>
    <w:rsid w:val="006063F7"/>
    <w:rsid w:val="006158BA"/>
    <w:rsid w:val="00621DE6"/>
    <w:rsid w:val="00645D1F"/>
    <w:rsid w:val="00663738"/>
    <w:rsid w:val="006730F0"/>
    <w:rsid w:val="00673AC6"/>
    <w:rsid w:val="006F7703"/>
    <w:rsid w:val="00727EEE"/>
    <w:rsid w:val="00756B96"/>
    <w:rsid w:val="00773443"/>
    <w:rsid w:val="007B569D"/>
    <w:rsid w:val="007B74E4"/>
    <w:rsid w:val="007C42A6"/>
    <w:rsid w:val="007E7C7E"/>
    <w:rsid w:val="007F045F"/>
    <w:rsid w:val="00811DF9"/>
    <w:rsid w:val="00830D13"/>
    <w:rsid w:val="00836A83"/>
    <w:rsid w:val="00845420"/>
    <w:rsid w:val="008524D2"/>
    <w:rsid w:val="00863CA7"/>
    <w:rsid w:val="008640C9"/>
    <w:rsid w:val="008B5F23"/>
    <w:rsid w:val="008B7735"/>
    <w:rsid w:val="008C3D0A"/>
    <w:rsid w:val="008F2E95"/>
    <w:rsid w:val="009353DC"/>
    <w:rsid w:val="00973843"/>
    <w:rsid w:val="009829D4"/>
    <w:rsid w:val="00995252"/>
    <w:rsid w:val="009B6A4B"/>
    <w:rsid w:val="009C30A2"/>
    <w:rsid w:val="009C5D59"/>
    <w:rsid w:val="009E097D"/>
    <w:rsid w:val="00A00A85"/>
    <w:rsid w:val="00A06D30"/>
    <w:rsid w:val="00A640CA"/>
    <w:rsid w:val="00AB16D3"/>
    <w:rsid w:val="00AF5FAF"/>
    <w:rsid w:val="00AF6D6A"/>
    <w:rsid w:val="00B03629"/>
    <w:rsid w:val="00B112AB"/>
    <w:rsid w:val="00B33BFF"/>
    <w:rsid w:val="00B42F07"/>
    <w:rsid w:val="00B73CD7"/>
    <w:rsid w:val="00B75FF7"/>
    <w:rsid w:val="00B80810"/>
    <w:rsid w:val="00B82BA7"/>
    <w:rsid w:val="00B96898"/>
    <w:rsid w:val="00BB45CD"/>
    <w:rsid w:val="00BC19E4"/>
    <w:rsid w:val="00C13F31"/>
    <w:rsid w:val="00C37DA1"/>
    <w:rsid w:val="00C531EE"/>
    <w:rsid w:val="00C73F50"/>
    <w:rsid w:val="00CC1C71"/>
    <w:rsid w:val="00D155BA"/>
    <w:rsid w:val="00D4744D"/>
    <w:rsid w:val="00D716C0"/>
    <w:rsid w:val="00DB1BF0"/>
    <w:rsid w:val="00DB307F"/>
    <w:rsid w:val="00DD11F4"/>
    <w:rsid w:val="00DD5C09"/>
    <w:rsid w:val="00DF757E"/>
    <w:rsid w:val="00E1116A"/>
    <w:rsid w:val="00E135C0"/>
    <w:rsid w:val="00E22751"/>
    <w:rsid w:val="00E51514"/>
    <w:rsid w:val="00E72ADA"/>
    <w:rsid w:val="00E86C57"/>
    <w:rsid w:val="00EC75E6"/>
    <w:rsid w:val="00F17E63"/>
    <w:rsid w:val="00F35D05"/>
    <w:rsid w:val="00F906E7"/>
    <w:rsid w:val="00FA651E"/>
    <w:rsid w:val="00FB344B"/>
    <w:rsid w:val="00FB4401"/>
    <w:rsid w:val="00FC2018"/>
    <w:rsid w:val="00FD6302"/>
    <w:rsid w:val="014C1394"/>
    <w:rsid w:val="015B3238"/>
    <w:rsid w:val="01B6221C"/>
    <w:rsid w:val="01B841E6"/>
    <w:rsid w:val="01F6031A"/>
    <w:rsid w:val="021C29C7"/>
    <w:rsid w:val="02C32E43"/>
    <w:rsid w:val="033E2742"/>
    <w:rsid w:val="03A74512"/>
    <w:rsid w:val="045521C0"/>
    <w:rsid w:val="056D52E8"/>
    <w:rsid w:val="05812B41"/>
    <w:rsid w:val="05C75836"/>
    <w:rsid w:val="05DC58AA"/>
    <w:rsid w:val="05EA08C6"/>
    <w:rsid w:val="06367DD0"/>
    <w:rsid w:val="068154EF"/>
    <w:rsid w:val="07504EC1"/>
    <w:rsid w:val="077A1F3E"/>
    <w:rsid w:val="07C226E0"/>
    <w:rsid w:val="08283748"/>
    <w:rsid w:val="08716E9D"/>
    <w:rsid w:val="08746389"/>
    <w:rsid w:val="087D7792"/>
    <w:rsid w:val="093A3EEE"/>
    <w:rsid w:val="0AC534D0"/>
    <w:rsid w:val="0AE918B4"/>
    <w:rsid w:val="0B022976"/>
    <w:rsid w:val="0B1E66E4"/>
    <w:rsid w:val="0B2621C1"/>
    <w:rsid w:val="0B675BF5"/>
    <w:rsid w:val="0BD55995"/>
    <w:rsid w:val="0C6C454B"/>
    <w:rsid w:val="0C6C62F9"/>
    <w:rsid w:val="0C796CCD"/>
    <w:rsid w:val="0CC954FA"/>
    <w:rsid w:val="0DA33F9D"/>
    <w:rsid w:val="0E796AAB"/>
    <w:rsid w:val="0F8C0A60"/>
    <w:rsid w:val="0FAB538A"/>
    <w:rsid w:val="0FD85A54"/>
    <w:rsid w:val="10AD6EE0"/>
    <w:rsid w:val="10CC55B8"/>
    <w:rsid w:val="10DD5A17"/>
    <w:rsid w:val="11A77DD3"/>
    <w:rsid w:val="11F8418B"/>
    <w:rsid w:val="1220210B"/>
    <w:rsid w:val="123258EF"/>
    <w:rsid w:val="12521AED"/>
    <w:rsid w:val="12AD1419"/>
    <w:rsid w:val="135F7D05"/>
    <w:rsid w:val="14215C1B"/>
    <w:rsid w:val="14593607"/>
    <w:rsid w:val="15273705"/>
    <w:rsid w:val="15DD5FD1"/>
    <w:rsid w:val="162D4D4B"/>
    <w:rsid w:val="16A55479"/>
    <w:rsid w:val="173D2873"/>
    <w:rsid w:val="174E58EC"/>
    <w:rsid w:val="182B350C"/>
    <w:rsid w:val="18637473"/>
    <w:rsid w:val="18D21BDA"/>
    <w:rsid w:val="18D3325C"/>
    <w:rsid w:val="193F08F1"/>
    <w:rsid w:val="196562B6"/>
    <w:rsid w:val="19F3005A"/>
    <w:rsid w:val="1A772C7B"/>
    <w:rsid w:val="1B3501FE"/>
    <w:rsid w:val="1C625023"/>
    <w:rsid w:val="1C67332C"/>
    <w:rsid w:val="1CEB14BC"/>
    <w:rsid w:val="1E1D56A5"/>
    <w:rsid w:val="1FE16BA6"/>
    <w:rsid w:val="20515ADA"/>
    <w:rsid w:val="20692E24"/>
    <w:rsid w:val="213F1DD6"/>
    <w:rsid w:val="21555156"/>
    <w:rsid w:val="216A3DE4"/>
    <w:rsid w:val="217F21D3"/>
    <w:rsid w:val="21937A2C"/>
    <w:rsid w:val="21A105CF"/>
    <w:rsid w:val="21F506E7"/>
    <w:rsid w:val="22D91E98"/>
    <w:rsid w:val="22F4274D"/>
    <w:rsid w:val="23333275"/>
    <w:rsid w:val="234C55BE"/>
    <w:rsid w:val="235356C5"/>
    <w:rsid w:val="23641680"/>
    <w:rsid w:val="24672B46"/>
    <w:rsid w:val="24C05670"/>
    <w:rsid w:val="24EA2059"/>
    <w:rsid w:val="25184E18"/>
    <w:rsid w:val="253D662D"/>
    <w:rsid w:val="26301CEE"/>
    <w:rsid w:val="26492DAF"/>
    <w:rsid w:val="269E134D"/>
    <w:rsid w:val="26ED5E31"/>
    <w:rsid w:val="26F50752"/>
    <w:rsid w:val="27AF30E6"/>
    <w:rsid w:val="281713B7"/>
    <w:rsid w:val="28213FE4"/>
    <w:rsid w:val="294A57BC"/>
    <w:rsid w:val="2A0E0B36"/>
    <w:rsid w:val="2A456A43"/>
    <w:rsid w:val="2B195446"/>
    <w:rsid w:val="2BB60EE7"/>
    <w:rsid w:val="2CCB2770"/>
    <w:rsid w:val="2D103DDA"/>
    <w:rsid w:val="2DB15E0A"/>
    <w:rsid w:val="2DBE4CD6"/>
    <w:rsid w:val="2EC61121"/>
    <w:rsid w:val="2F2E6FE6"/>
    <w:rsid w:val="2F5702EB"/>
    <w:rsid w:val="2FA658D6"/>
    <w:rsid w:val="2FEB2473"/>
    <w:rsid w:val="32B85545"/>
    <w:rsid w:val="33386686"/>
    <w:rsid w:val="34B8182C"/>
    <w:rsid w:val="34D50864"/>
    <w:rsid w:val="35011F46"/>
    <w:rsid w:val="355A7A82"/>
    <w:rsid w:val="357D1F27"/>
    <w:rsid w:val="3586192A"/>
    <w:rsid w:val="359E6C74"/>
    <w:rsid w:val="35DEA8D4"/>
    <w:rsid w:val="362F5B1E"/>
    <w:rsid w:val="36D86AF5"/>
    <w:rsid w:val="36F34D9D"/>
    <w:rsid w:val="37421881"/>
    <w:rsid w:val="37CB5D1A"/>
    <w:rsid w:val="37CC4867"/>
    <w:rsid w:val="37F963E3"/>
    <w:rsid w:val="37FF8A18"/>
    <w:rsid w:val="38637D01"/>
    <w:rsid w:val="386C2F8D"/>
    <w:rsid w:val="38CC46BA"/>
    <w:rsid w:val="391F00CC"/>
    <w:rsid w:val="3949339B"/>
    <w:rsid w:val="3A5C0EAC"/>
    <w:rsid w:val="3AE95405"/>
    <w:rsid w:val="3B27770B"/>
    <w:rsid w:val="3B414BC4"/>
    <w:rsid w:val="3B4F0A10"/>
    <w:rsid w:val="3BE474DB"/>
    <w:rsid w:val="3C1B2328"/>
    <w:rsid w:val="3CCB32A5"/>
    <w:rsid w:val="3CF0702B"/>
    <w:rsid w:val="3D281519"/>
    <w:rsid w:val="3E2C6DE7"/>
    <w:rsid w:val="3FC473EF"/>
    <w:rsid w:val="40E816EB"/>
    <w:rsid w:val="41BD0482"/>
    <w:rsid w:val="41BE41FA"/>
    <w:rsid w:val="42156510"/>
    <w:rsid w:val="42636BE6"/>
    <w:rsid w:val="43EE42DD"/>
    <w:rsid w:val="45101210"/>
    <w:rsid w:val="45B933A3"/>
    <w:rsid w:val="45F72F6E"/>
    <w:rsid w:val="465F5FAB"/>
    <w:rsid w:val="47562FEA"/>
    <w:rsid w:val="47DB3D58"/>
    <w:rsid w:val="48651873"/>
    <w:rsid w:val="48A4239B"/>
    <w:rsid w:val="48E00EFA"/>
    <w:rsid w:val="496649C6"/>
    <w:rsid w:val="4A474A71"/>
    <w:rsid w:val="4ABD14F2"/>
    <w:rsid w:val="4BBC79FC"/>
    <w:rsid w:val="4C325F10"/>
    <w:rsid w:val="4CC4300C"/>
    <w:rsid w:val="4CCA6149"/>
    <w:rsid w:val="4D5F2D35"/>
    <w:rsid w:val="4D7A36CB"/>
    <w:rsid w:val="4DAB5F7A"/>
    <w:rsid w:val="4DF416CF"/>
    <w:rsid w:val="4DF80A94"/>
    <w:rsid w:val="4DFE0026"/>
    <w:rsid w:val="4F960564"/>
    <w:rsid w:val="4FEB6B02"/>
    <w:rsid w:val="4FFA0AF3"/>
    <w:rsid w:val="503736B8"/>
    <w:rsid w:val="51FA4DCF"/>
    <w:rsid w:val="521560B8"/>
    <w:rsid w:val="528F7C18"/>
    <w:rsid w:val="52940359"/>
    <w:rsid w:val="52D715BF"/>
    <w:rsid w:val="5314426D"/>
    <w:rsid w:val="532F4F57"/>
    <w:rsid w:val="54462559"/>
    <w:rsid w:val="554F7B33"/>
    <w:rsid w:val="556B39EC"/>
    <w:rsid w:val="56E72911"/>
    <w:rsid w:val="56F91B04"/>
    <w:rsid w:val="57EC1669"/>
    <w:rsid w:val="57F86260"/>
    <w:rsid w:val="5814296E"/>
    <w:rsid w:val="58A85904"/>
    <w:rsid w:val="5984139E"/>
    <w:rsid w:val="59DE4FE1"/>
    <w:rsid w:val="59FA62BF"/>
    <w:rsid w:val="5B5A2D8E"/>
    <w:rsid w:val="5C0C052C"/>
    <w:rsid w:val="5C6720B3"/>
    <w:rsid w:val="5CED6182"/>
    <w:rsid w:val="5CF07506"/>
    <w:rsid w:val="5D4B77E0"/>
    <w:rsid w:val="5DEF1669"/>
    <w:rsid w:val="5EC23124"/>
    <w:rsid w:val="5FBA204D"/>
    <w:rsid w:val="60AF76D8"/>
    <w:rsid w:val="60B371C8"/>
    <w:rsid w:val="60B846C3"/>
    <w:rsid w:val="60C74A21"/>
    <w:rsid w:val="61131A15"/>
    <w:rsid w:val="61447E20"/>
    <w:rsid w:val="61B431F8"/>
    <w:rsid w:val="61D4389A"/>
    <w:rsid w:val="626970D8"/>
    <w:rsid w:val="629C095E"/>
    <w:rsid w:val="62A414BE"/>
    <w:rsid w:val="62D24934"/>
    <w:rsid w:val="63400ABB"/>
    <w:rsid w:val="638210D3"/>
    <w:rsid w:val="63C17E4E"/>
    <w:rsid w:val="648A0240"/>
    <w:rsid w:val="64B33C3A"/>
    <w:rsid w:val="64E2007C"/>
    <w:rsid w:val="64FB113D"/>
    <w:rsid w:val="65DF0A5F"/>
    <w:rsid w:val="664F43E1"/>
    <w:rsid w:val="67582877"/>
    <w:rsid w:val="67DB7004"/>
    <w:rsid w:val="67E759A9"/>
    <w:rsid w:val="68C57CE6"/>
    <w:rsid w:val="69121F12"/>
    <w:rsid w:val="69CE0BCF"/>
    <w:rsid w:val="6A114F5F"/>
    <w:rsid w:val="6A824B11"/>
    <w:rsid w:val="6AE508C6"/>
    <w:rsid w:val="6B1E5B86"/>
    <w:rsid w:val="6B9B0F84"/>
    <w:rsid w:val="6BA43DA2"/>
    <w:rsid w:val="6C16685D"/>
    <w:rsid w:val="6C496C32"/>
    <w:rsid w:val="6C506213"/>
    <w:rsid w:val="6CFC5A53"/>
    <w:rsid w:val="6DBE0F5A"/>
    <w:rsid w:val="6DE5298B"/>
    <w:rsid w:val="6DFC7823"/>
    <w:rsid w:val="6E0B6B0F"/>
    <w:rsid w:val="6E5378F4"/>
    <w:rsid w:val="6F3C8114"/>
    <w:rsid w:val="6F44695B"/>
    <w:rsid w:val="6F587105"/>
    <w:rsid w:val="6F795A80"/>
    <w:rsid w:val="6FE9421B"/>
    <w:rsid w:val="70DF7B65"/>
    <w:rsid w:val="71124891"/>
    <w:rsid w:val="73243F55"/>
    <w:rsid w:val="73614861"/>
    <w:rsid w:val="73A6496A"/>
    <w:rsid w:val="74275AAB"/>
    <w:rsid w:val="743E227E"/>
    <w:rsid w:val="756643B1"/>
    <w:rsid w:val="75E808EC"/>
    <w:rsid w:val="760360A4"/>
    <w:rsid w:val="76397D18"/>
    <w:rsid w:val="76B455F0"/>
    <w:rsid w:val="773504DF"/>
    <w:rsid w:val="775748F9"/>
    <w:rsid w:val="77A13FE0"/>
    <w:rsid w:val="77F263D0"/>
    <w:rsid w:val="780659D7"/>
    <w:rsid w:val="781E7AA6"/>
    <w:rsid w:val="789C633C"/>
    <w:rsid w:val="78CA4C57"/>
    <w:rsid w:val="78E002FE"/>
    <w:rsid w:val="78FF6FF6"/>
    <w:rsid w:val="79246A5D"/>
    <w:rsid w:val="7A1C5CB1"/>
    <w:rsid w:val="7A65732D"/>
    <w:rsid w:val="7A7B08FF"/>
    <w:rsid w:val="7AE24222"/>
    <w:rsid w:val="7B8C08E9"/>
    <w:rsid w:val="7BCE2CB0"/>
    <w:rsid w:val="7BE44282"/>
    <w:rsid w:val="7D5129AB"/>
    <w:rsid w:val="7E3F0992"/>
    <w:rsid w:val="7E8F2BCB"/>
    <w:rsid w:val="7EE747B5"/>
    <w:rsid w:val="7FBEE921"/>
    <w:rsid w:val="7FEE872F"/>
    <w:rsid w:val="7FF16F6D"/>
    <w:rsid w:val="9FCB986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8FA9943"/>
  <w15:docId w15:val="{3BCFAF13-D46F-4C0B-8106-55FB0BA8D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semiHidden="1" w:unhideWhenUsed="1"/>
    <w:lsdException w:name="footnote text" w:uiPriority="0" w:qFormat="1"/>
    <w:lsdException w:name="annotation text" w:qFormat="1"/>
    <w:lsdException w:name="header" w:uiPriority="0" w:qFormat="1"/>
    <w:lsdException w:name="footer"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uiPriority="0" w:qFormat="1"/>
    <w:lsdException w:name="annotation reference"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Calibri"/>
      <w:sz w:val="22"/>
      <w:szCs w:val="22"/>
    </w:rPr>
  </w:style>
  <w:style w:type="paragraph" w:styleId="Heading1">
    <w:name w:val="heading 1"/>
    <w:basedOn w:val="Normal"/>
    <w:next w:val="BodyText"/>
    <w:link w:val="Heading1Char"/>
    <w:uiPriority w:val="9"/>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unhideWhenUsed/>
    <w:qFormat/>
    <w:pPr>
      <w:tabs>
        <w:tab w:val="left" w:pos="567"/>
        <w:tab w:val="left" w:pos="851"/>
        <w:tab w:val="left" w:pos="3119"/>
      </w:tabs>
      <w:spacing w:before="120" w:after="120"/>
      <w:outlineLvl w:val="1"/>
    </w:pPr>
    <w:rPr>
      <w:rFonts w:ascii="Calibri" w:hAnsi="Calibri"/>
      <w:color w:val="0070C0"/>
      <w:sz w:val="24"/>
      <w:szCs w:val="24"/>
    </w:rPr>
  </w:style>
  <w:style w:type="paragraph" w:styleId="Heading3">
    <w:name w:val="heading 3"/>
    <w:basedOn w:val="Normal"/>
    <w:next w:val="BodyText"/>
    <w:link w:val="Heading3Char"/>
    <w:uiPriority w:val="9"/>
    <w:unhideWhenUsed/>
    <w:qFormat/>
    <w:pPr>
      <w:keepNext/>
      <w:numPr>
        <w:ilvl w:val="2"/>
        <w:numId w:val="1"/>
      </w:numPr>
      <w:spacing w:before="120" w:after="120"/>
      <w:outlineLvl w:val="2"/>
    </w:pPr>
    <w:rPr>
      <w:szCs w:val="20"/>
      <w:lang w:eastAsia="de-DE"/>
    </w:rPr>
  </w:style>
  <w:style w:type="paragraph" w:styleId="Heading4">
    <w:name w:val="heading 4"/>
    <w:basedOn w:val="Normal"/>
    <w:next w:val="BodyText"/>
    <w:link w:val="Heading4Char"/>
    <w:uiPriority w:val="9"/>
    <w:semiHidden/>
    <w:unhideWhenUsed/>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uiPriority w:val="9"/>
    <w:semiHidden/>
    <w:unhideWhenUsed/>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uiPriority w:val="9"/>
    <w:semiHidden/>
    <w:unhideWhenUsed/>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rPr>
      <w:rFonts w:ascii="Calibri" w:hAnsi="Calibri"/>
    </w:r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qFormat/>
    <w:pPr>
      <w:ind w:left="1200"/>
    </w:pPr>
    <w:rPr>
      <w:sz w:val="20"/>
      <w:szCs w:val="20"/>
    </w:rPr>
  </w:style>
  <w:style w:type="paragraph" w:styleId="CommentText">
    <w:name w:val="annotation text"/>
    <w:basedOn w:val="Normal"/>
    <w:link w:val="CommentTextChar"/>
    <w:uiPriority w:val="99"/>
    <w:qFormat/>
    <w:rPr>
      <w:sz w:val="20"/>
      <w:szCs w:val="20"/>
    </w:rPr>
  </w:style>
  <w:style w:type="paragraph" w:styleId="BodyTextIndent">
    <w:name w:val="Body Text Indent"/>
    <w:basedOn w:val="Normal"/>
    <w:link w:val="BodyTextIndentChar"/>
    <w:qFormat/>
    <w:pPr>
      <w:spacing w:after="120"/>
      <w:ind w:left="567"/>
    </w:pPr>
  </w:style>
  <w:style w:type="paragraph" w:styleId="TOC5">
    <w:name w:val="toc 5"/>
    <w:basedOn w:val="Normal"/>
    <w:next w:val="Normal"/>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qFormat/>
    <w:pPr>
      <w:ind w:left="1440"/>
    </w:pPr>
    <w:rPr>
      <w:sz w:val="20"/>
      <w:szCs w:val="20"/>
    </w:rPr>
  </w:style>
  <w:style w:type="paragraph" w:styleId="Date">
    <w:name w:val="Date"/>
    <w:basedOn w:val="Normal"/>
    <w:next w:val="Normal"/>
    <w:link w:val="DateChar"/>
    <w:uiPriority w:val="99"/>
    <w:qFormat/>
    <w:pPr>
      <w:ind w:leftChars="2500" w:left="100"/>
    </w:pPr>
  </w:style>
  <w:style w:type="paragraph" w:styleId="BalloonText">
    <w:name w:val="Balloon Text"/>
    <w:basedOn w:val="Normal"/>
    <w:link w:val="BalloonTextChar"/>
    <w:uiPriority w:val="99"/>
    <w:qFormat/>
    <w:rPr>
      <w:rFonts w:ascii="Tahoma" w:hAnsi="Tahoma" w:cs="Tahoma"/>
      <w:sz w:val="16"/>
      <w:szCs w:val="16"/>
    </w:rPr>
  </w:style>
  <w:style w:type="paragraph" w:styleId="Footer">
    <w:name w:val="footer"/>
    <w:basedOn w:val="Normal"/>
    <w:link w:val="FooterChar"/>
    <w:uiPriority w:val="99"/>
    <w:qFormat/>
    <w:pPr>
      <w:tabs>
        <w:tab w:val="center" w:pos="4820"/>
        <w:tab w:val="right" w:pos="9639"/>
      </w:tabs>
      <w:ind w:firstLineChars="50" w:firstLine="80"/>
      <w:jc w:val="center"/>
    </w:pPr>
    <w:rPr>
      <w:sz w:val="16"/>
      <w:szCs w:val="16"/>
      <w:lang w:eastAsia="zh-CN"/>
    </w:r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uiPriority w:val="11"/>
    <w:qFormat/>
    <w:pPr>
      <w:spacing w:after="60"/>
      <w:jc w:val="center"/>
      <w:outlineLvl w:val="1"/>
    </w:pPr>
    <w:rPr>
      <w:rFonts w:cs="Arial"/>
    </w:rPr>
  </w:style>
  <w:style w:type="paragraph" w:styleId="FootnoteText">
    <w:name w:val="footnote text"/>
    <w:basedOn w:val="Normal"/>
    <w:link w:val="FootnoteTextChar"/>
    <w:qFormat/>
    <w:rPr>
      <w:sz w:val="20"/>
      <w:szCs w:val="20"/>
    </w:rPr>
  </w:style>
  <w:style w:type="paragraph" w:styleId="TOC6">
    <w:name w:val="toc 6"/>
    <w:basedOn w:val="Normal"/>
    <w:next w:val="Normal"/>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qFormat/>
    <w:pPr>
      <w:ind w:left="1680"/>
    </w:pPr>
    <w:rPr>
      <w:sz w:val="20"/>
      <w:szCs w:val="20"/>
    </w:rPr>
  </w:style>
  <w:style w:type="paragraph" w:styleId="NormalWeb">
    <w:name w:val="Normal (Web)"/>
    <w:basedOn w:val="Normal"/>
    <w:qFormat/>
    <w:rPr>
      <w:sz w:val="24"/>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basedOn w:val="DefaultParagraphFont"/>
    <w:uiPriority w:val="22"/>
    <w:qFormat/>
    <w:rPr>
      <w:b/>
      <w:bCs/>
    </w:rPr>
  </w:style>
  <w:style w:type="character" w:styleId="PageNumber">
    <w:name w:val="page number"/>
    <w:basedOn w:val="DefaultParagraphFont"/>
    <w:qFormat/>
  </w:style>
  <w:style w:type="character" w:styleId="FollowedHyperlink">
    <w:name w:val="FollowedHyperlink"/>
    <w:basedOn w:val="DefaultParagraphFont"/>
    <w:uiPriority w:val="99"/>
    <w:qFormat/>
    <w:rPr>
      <w:color w:val="2962FF"/>
      <w:u w:val="none"/>
    </w:rPr>
  </w:style>
  <w:style w:type="character" w:styleId="Emphasis">
    <w:name w:val="Emphasis"/>
    <w:basedOn w:val="DefaultParagraphFont"/>
    <w:uiPriority w:val="20"/>
    <w:qFormat/>
    <w:rPr>
      <w:i/>
    </w:rPr>
  </w:style>
  <w:style w:type="character" w:styleId="Hyperlink">
    <w:name w:val="Hyperlink"/>
    <w:uiPriority w:val="99"/>
    <w:qFormat/>
    <w:rPr>
      <w:vertAlign w:val="baseline"/>
    </w:rPr>
  </w:style>
  <w:style w:type="character" w:styleId="CommentReference">
    <w:name w:val="annotation reference"/>
    <w:basedOn w:val="DefaultParagraphFont"/>
    <w:uiPriority w:val="99"/>
    <w:qFormat/>
    <w:rPr>
      <w:sz w:val="16"/>
      <w:szCs w:val="16"/>
    </w:rPr>
  </w:style>
  <w:style w:type="character" w:styleId="FootnoteReference">
    <w:name w:val="footnote reference"/>
    <w:qFormat/>
    <w:rPr>
      <w:rFonts w:ascii="Arial" w:hAnsi="Arial"/>
      <w:sz w:val="16"/>
    </w:rPr>
  </w:style>
  <w:style w:type="paragraph" w:customStyle="1" w:styleId="Heading1separationline">
    <w:name w:val="Heading 1 separation line"/>
    <w:basedOn w:val="Normal"/>
    <w:next w:val="BodyText"/>
    <w:qFormat/>
    <w:pPr>
      <w:pBdr>
        <w:bottom w:val="single" w:sz="8" w:space="1" w:color="4F81BD"/>
      </w:pBdr>
      <w:spacing w:after="120" w:line="90" w:lineRule="exact"/>
      <w:ind w:right="8789"/>
    </w:pPr>
    <w:rPr>
      <w:color w:val="000000"/>
    </w:rPr>
  </w:style>
  <w:style w:type="paragraph" w:customStyle="1" w:styleId="Heading2separationline">
    <w:name w:val="Heading 2 separation line"/>
    <w:basedOn w:val="Normal"/>
    <w:next w:val="BodyText"/>
    <w:qFormat/>
    <w:pPr>
      <w:pBdr>
        <w:bottom w:val="single" w:sz="4" w:space="1" w:color="575756"/>
      </w:pBdr>
      <w:spacing w:after="60" w:line="110" w:lineRule="exact"/>
      <w:ind w:right="8787"/>
    </w:pPr>
    <w:rPr>
      <w:color w:val="000000"/>
    </w:rPr>
  </w:style>
  <w:style w:type="character" w:customStyle="1" w:styleId="Heading1Char">
    <w:name w:val="Heading 1 Char"/>
    <w:link w:val="Heading1"/>
    <w:qFormat/>
    <w:rPr>
      <w:rFonts w:ascii="Calibri" w:hAnsi="Calibri" w:cs="Calibri"/>
      <w:b/>
      <w:caps/>
      <w:color w:val="0070C0"/>
      <w:kern w:val="28"/>
      <w:sz w:val="24"/>
      <w:szCs w:val="22"/>
      <w:lang w:val="en-GB" w:eastAsia="de-DE"/>
    </w:rPr>
  </w:style>
  <w:style w:type="character" w:customStyle="1" w:styleId="Heading2Char">
    <w:name w:val="Heading 2 Char"/>
    <w:link w:val="Heading2"/>
    <w:qFormat/>
    <w:rPr>
      <w:rFonts w:ascii="Calibri" w:hAnsi="Calibri" w:cs="Calibri"/>
      <w:b/>
      <w:color w:val="0070C0"/>
      <w:sz w:val="24"/>
      <w:szCs w:val="24"/>
      <w:lang w:val="en-GB" w:eastAsia="en-GB"/>
    </w:rPr>
  </w:style>
  <w:style w:type="paragraph" w:customStyle="1" w:styleId="Annex">
    <w:name w:val="Annex"/>
    <w:basedOn w:val="Heading1"/>
    <w:next w:val="BodyText"/>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character" w:customStyle="1" w:styleId="BodyTextChar">
    <w:name w:val="Body Text Char"/>
    <w:link w:val="BodyText"/>
    <w:qFormat/>
    <w:rPr>
      <w:rFonts w:ascii="Calibri" w:eastAsia="SimSun" w:hAnsi="Calibri" w:cs="Calibri"/>
      <w:szCs w:val="24"/>
    </w:rPr>
  </w:style>
  <w:style w:type="paragraph" w:customStyle="1" w:styleId="Bullet1">
    <w:name w:val="Bullet 1"/>
    <w:basedOn w:val="Normal"/>
    <w:qFormat/>
    <w:pPr>
      <w:numPr>
        <w:numId w:val="6"/>
      </w:numPr>
      <w:spacing w:after="120"/>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7"/>
      </w:numPr>
      <w:tabs>
        <w:tab w:val="left" w:pos="1701"/>
      </w:tabs>
      <w:spacing w:after="120"/>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9"/>
      </w:numPr>
      <w:spacing w:before="120" w:after="120"/>
      <w:jc w:val="center"/>
    </w:pPr>
    <w:rPr>
      <w:i/>
      <w:szCs w:val="20"/>
    </w:rPr>
  </w:style>
  <w:style w:type="character" w:customStyle="1" w:styleId="FooterChar">
    <w:name w:val="Footer Char"/>
    <w:link w:val="Footer"/>
    <w:uiPriority w:val="99"/>
    <w:qFormat/>
    <w:rPr>
      <w:rFonts w:ascii="Arial" w:hAnsi="Arial" w:cs="Calibri"/>
      <w:sz w:val="16"/>
      <w:szCs w:val="16"/>
      <w:lang w:val="en-GB"/>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qFormat/>
    <w:rPr>
      <w:rFonts w:ascii="Arial" w:hAnsi="Arial" w:cs="Calibri"/>
      <w:sz w:val="22"/>
      <w:lang w:val="en-GB" w:eastAsia="de-DE"/>
    </w:rPr>
  </w:style>
  <w:style w:type="character" w:customStyle="1" w:styleId="Heading4Char">
    <w:name w:val="Heading 4 Char"/>
    <w:link w:val="Heading4"/>
    <w:qFormat/>
    <w:rPr>
      <w:rFonts w:ascii="Arial" w:hAnsi="Arial" w:cs="Calibri"/>
      <w:sz w:val="22"/>
      <w:lang w:eastAsia="de-DE"/>
    </w:rPr>
  </w:style>
  <w:style w:type="character" w:customStyle="1" w:styleId="Heading5Char">
    <w:name w:val="Heading 5 Char"/>
    <w:link w:val="Heading5"/>
    <w:qFormat/>
    <w:rPr>
      <w:rFonts w:ascii="Arial" w:eastAsia="Times New Roman" w:hAnsi="Arial"/>
      <w:sz w:val="22"/>
      <w:lang w:val="de-DE" w:eastAsia="de-DE"/>
    </w:rPr>
  </w:style>
  <w:style w:type="character" w:customStyle="1" w:styleId="Heading6Char">
    <w:name w:val="Heading 6 Char"/>
    <w:link w:val="Heading6"/>
    <w:qFormat/>
    <w:rPr>
      <w:rFonts w:ascii="Arial" w:hAnsi="Arial" w:cs="Calibri"/>
      <w:sz w:val="22"/>
      <w:lang w:val="de-DE" w:eastAsia="de-DE"/>
    </w:rPr>
  </w:style>
  <w:style w:type="character" w:customStyle="1" w:styleId="Heading7Char">
    <w:name w:val="Heading 7 Char"/>
    <w:link w:val="Heading7"/>
    <w:qFormat/>
    <w:rPr>
      <w:rFonts w:ascii="Arial" w:hAnsi="Arial" w:cs="Calibri"/>
      <w:sz w:val="22"/>
      <w:lang w:val="de-DE" w:eastAsia="de-DE"/>
    </w:rPr>
  </w:style>
  <w:style w:type="character" w:customStyle="1" w:styleId="Heading8Char">
    <w:name w:val="Heading 8 Char"/>
    <w:link w:val="Heading8"/>
    <w:qFormat/>
    <w:rPr>
      <w:rFonts w:ascii="Arial" w:hAnsi="Arial" w:cs="Calibri"/>
      <w:sz w:val="22"/>
      <w:lang w:val="de-DE" w:eastAsia="de-DE"/>
    </w:rPr>
  </w:style>
  <w:style w:type="character" w:customStyle="1" w:styleId="Heading9Char">
    <w:name w:val="Heading 9 Char"/>
    <w:link w:val="Heading9"/>
    <w:qFormat/>
    <w:rPr>
      <w:rFonts w:ascii="Arial" w:hAnsi="Arial" w:cs="Calibri"/>
      <w:sz w:val="22"/>
      <w:lang w:val="de-DE" w:eastAsia="de-DE"/>
    </w:rPr>
  </w:style>
  <w:style w:type="paragraph" w:customStyle="1" w:styleId="List1">
    <w:name w:val="List 1"/>
    <w:basedOn w:val="Normal"/>
    <w:qFormat/>
    <w:pPr>
      <w:numPr>
        <w:numId w:val="10"/>
      </w:numPr>
      <w:spacing w:after="120"/>
      <w:jc w:val="both"/>
    </w:pPr>
    <w:rPr>
      <w:rFonts w:eastAsia="MS Mincho"/>
      <w:lang w:eastAsia="ja-JP"/>
    </w:rPr>
  </w:style>
  <w:style w:type="paragraph" w:customStyle="1" w:styleId="List1indent2">
    <w:name w:val="List 1 indent 2"/>
    <w:basedOn w:val="Normal"/>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1"/>
      </w:numPr>
      <w:tabs>
        <w:tab w:val="left" w:pos="1134"/>
      </w:tabs>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link w:val="FootnoteText"/>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10"/>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tabs>
        <w:tab w:val="left" w:pos="567"/>
      </w:tabs>
      <w:spacing w:after="120"/>
    </w:pPr>
    <w:rPr>
      <w:szCs w:val="20"/>
    </w:rPr>
  </w:style>
  <w:style w:type="paragraph" w:customStyle="1" w:styleId="AppendixHeading1">
    <w:name w:val="Appendix Heading 1"/>
    <w:basedOn w:val="Normal"/>
    <w:next w:val="BodyText"/>
    <w:qFormat/>
    <w:pPr>
      <w:numPr>
        <w:numId w:val="12"/>
      </w:numPr>
      <w:spacing w:before="120" w:after="120"/>
    </w:pPr>
    <w:rPr>
      <w:rFonts w:cs="Arial"/>
      <w:b/>
      <w:caps/>
      <w:sz w:val="24"/>
    </w:rPr>
  </w:style>
  <w:style w:type="paragraph" w:customStyle="1" w:styleId="AppendixHeading2">
    <w:name w:val="Appendix Heading 2"/>
    <w:basedOn w:val="Normal"/>
    <w:next w:val="BodyText"/>
    <w:qFormat/>
    <w:pPr>
      <w:numPr>
        <w:ilvl w:val="1"/>
        <w:numId w:val="12"/>
      </w:numPr>
      <w:spacing w:before="120" w:after="120"/>
    </w:pPr>
    <w:rPr>
      <w:rFonts w:cs="Arial"/>
      <w:b/>
    </w:rPr>
  </w:style>
  <w:style w:type="paragraph" w:customStyle="1" w:styleId="AppendixHeading3">
    <w:name w:val="Appendix Heading 3"/>
    <w:basedOn w:val="Normal"/>
    <w:next w:val="Normal"/>
    <w:qFormat/>
    <w:pPr>
      <w:numPr>
        <w:ilvl w:val="2"/>
        <w:numId w:val="12"/>
      </w:numPr>
      <w:spacing w:before="120" w:after="120"/>
    </w:pPr>
    <w:rPr>
      <w:rFonts w:cs="Arial"/>
    </w:rPr>
  </w:style>
  <w:style w:type="paragraph" w:customStyle="1" w:styleId="AppendixHeading4">
    <w:name w:val="Appendix Heading 4"/>
    <w:basedOn w:val="Normal"/>
    <w:next w:val="BodyText"/>
    <w:qFormat/>
    <w:pPr>
      <w:numPr>
        <w:ilvl w:val="3"/>
        <w:numId w:val="12"/>
      </w:numPr>
      <w:spacing w:before="120" w:after="120"/>
    </w:pPr>
    <w:rPr>
      <w:rFonts w:cs="Arial"/>
    </w:rPr>
  </w:style>
  <w:style w:type="paragraph" w:customStyle="1" w:styleId="equation">
    <w:name w:val="equation"/>
    <w:basedOn w:val="Normal"/>
    <w:next w:val="BodyText"/>
    <w:qFormat/>
    <w:pPr>
      <w:keepNext/>
      <w:numPr>
        <w:numId w:val="13"/>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4"/>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qFormat/>
    <w:rPr>
      <w:rFonts w:ascii="Tahoma" w:hAnsi="Tahoma" w:cs="Tahoma"/>
      <w:sz w:val="16"/>
      <w:szCs w:val="1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qFormat/>
    <w:rPr>
      <w:rFonts w:ascii="Arial" w:hAnsi="Arial" w:cs="Calibri"/>
    </w:rPr>
  </w:style>
  <w:style w:type="character" w:customStyle="1" w:styleId="CommentSubjectChar">
    <w:name w:val="Comment Subject Char"/>
    <w:basedOn w:val="CommentTextChar"/>
    <w:link w:val="CommentSubject"/>
    <w:uiPriority w:val="99"/>
    <w:qFormat/>
    <w:rPr>
      <w:rFonts w:ascii="Arial" w:hAnsi="Arial" w:cs="Calibri"/>
      <w:b/>
      <w:bCs/>
    </w:rPr>
  </w:style>
  <w:style w:type="paragraph" w:customStyle="1" w:styleId="Default">
    <w:name w:val="Default"/>
    <w:qFormat/>
    <w:pPr>
      <w:widowControl w:val="0"/>
      <w:autoSpaceDE w:val="0"/>
      <w:autoSpaceDN w:val="0"/>
      <w:adjustRightInd w:val="0"/>
    </w:pPr>
    <w:rPr>
      <w:rFonts w:ascii="Calibri" w:hAnsi="Calibri" w:cs="Calibri"/>
      <w:color w:val="000000"/>
      <w:sz w:val="24"/>
      <w:szCs w:val="24"/>
      <w:lang w:val="en-US"/>
    </w:rPr>
  </w:style>
  <w:style w:type="paragraph" w:customStyle="1" w:styleId="Tabletext">
    <w:name w:val="Table text"/>
    <w:basedOn w:val="Normal"/>
    <w:qFormat/>
    <w:pPr>
      <w:spacing w:before="60" w:after="60" w:line="216" w:lineRule="atLeast"/>
      <w:ind w:left="113" w:right="113"/>
    </w:pPr>
    <w:rPr>
      <w:rFonts w:ascii="Calibri" w:hAnsi="Calibri" w:cs="SimSun"/>
      <w:color w:val="000000"/>
      <w:sz w:val="20"/>
      <w:lang w:eastAsia="en-US"/>
    </w:rPr>
  </w:style>
  <w:style w:type="character" w:customStyle="1" w:styleId="tlid-translation">
    <w:name w:val="tlid-translation"/>
    <w:basedOn w:val="DefaultParagraphFont"/>
    <w:qFormat/>
  </w:style>
  <w:style w:type="character" w:customStyle="1" w:styleId="fontstyle01">
    <w:name w:val="fontstyle01"/>
    <w:basedOn w:val="DefaultParagraphFont"/>
    <w:qFormat/>
    <w:rPr>
      <w:rFonts w:ascii="FEFACB499A6" w:hAnsi="FEFACB499A6" w:hint="default"/>
      <w:color w:val="242021"/>
      <w:sz w:val="26"/>
      <w:szCs w:val="26"/>
    </w:rPr>
  </w:style>
  <w:style w:type="character" w:customStyle="1" w:styleId="viiyi">
    <w:name w:val="viiyi"/>
    <w:basedOn w:val="DefaultParagraphFont"/>
    <w:qFormat/>
  </w:style>
  <w:style w:type="character" w:customStyle="1" w:styleId="jlqj4b">
    <w:name w:val="jlqj4b"/>
    <w:basedOn w:val="DefaultParagraphFont"/>
    <w:qFormat/>
  </w:style>
  <w:style w:type="character" w:customStyle="1" w:styleId="NormalCharacter">
    <w:name w:val="NormalCharacter"/>
    <w:qFormat/>
  </w:style>
  <w:style w:type="character" w:customStyle="1" w:styleId="q4iawc">
    <w:name w:val="q4iawc"/>
    <w:basedOn w:val="DefaultParagraphFont"/>
    <w:qFormat/>
  </w:style>
  <w:style w:type="character" w:customStyle="1" w:styleId="gbd2">
    <w:name w:val="gb_d2"/>
    <w:basedOn w:val="DefaultParagraphFont"/>
    <w:qFormat/>
    <w:rPr>
      <w:u w:val="none"/>
    </w:rPr>
  </w:style>
  <w:style w:type="character" w:customStyle="1" w:styleId="gbd3">
    <w:name w:val="gb_d3"/>
    <w:basedOn w:val="DefaultParagraphFont"/>
    <w:qFormat/>
    <w:rPr>
      <w:color w:val="FFFFFF"/>
    </w:rPr>
  </w:style>
  <w:style w:type="character" w:customStyle="1" w:styleId="DateChar">
    <w:name w:val="Date Char"/>
    <w:basedOn w:val="DefaultParagraphFont"/>
    <w:link w:val="Date"/>
    <w:uiPriority w:val="99"/>
    <w:qFormat/>
    <w:rPr>
      <w:rFonts w:ascii="Arial" w:hAnsi="Arial" w:cs="Calibri"/>
      <w:sz w:val="22"/>
      <w:szCs w:val="22"/>
      <w:lang w:val="en-GB" w:eastAsia="en-GB"/>
    </w:rPr>
  </w:style>
  <w:style w:type="paragraph" w:customStyle="1" w:styleId="AppendixHead2">
    <w:name w:val="Appendix Head 2"/>
    <w:basedOn w:val="AppendixtitleHead1"/>
    <w:next w:val="Normal"/>
    <w:qFormat/>
    <w:pPr>
      <w:numPr>
        <w:ilvl w:val="1"/>
        <w:numId w:val="0"/>
      </w:numPr>
      <w:spacing w:after="120"/>
    </w:pPr>
    <w:rPr>
      <w:rFonts w:cs="Arial"/>
      <w:sz w:val="24"/>
      <w:lang w:eastAsia="en-GB"/>
    </w:rPr>
  </w:style>
  <w:style w:type="paragraph" w:customStyle="1" w:styleId="AppendixtitleHead1">
    <w:name w:val="Appendix title (Head 1)"/>
    <w:next w:val="BodyText"/>
    <w:qFormat/>
    <w:pPr>
      <w:numPr>
        <w:numId w:val="15"/>
      </w:numPr>
      <w:spacing w:before="120" w:after="240"/>
    </w:pPr>
    <w:rPr>
      <w:rFonts w:ascii="Cambria" w:eastAsia="Calibri" w:hAnsi="Cambria" w:cs="Calibri"/>
      <w:b/>
      <w:bCs/>
      <w:caps/>
      <w:color w:val="00558C"/>
      <w:sz w:val="28"/>
      <w:szCs w:val="28"/>
      <w:lang w:eastAsia="en-US"/>
    </w:rPr>
  </w:style>
  <w:style w:type="paragraph" w:customStyle="1" w:styleId="AppendixHead3">
    <w:name w:val="Appendix Head 3"/>
    <w:basedOn w:val="Normal"/>
    <w:next w:val="Normal"/>
    <w:qFormat/>
    <w:pPr>
      <w:numPr>
        <w:ilvl w:val="2"/>
        <w:numId w:val="15"/>
      </w:numPr>
      <w:spacing w:before="120" w:after="120"/>
    </w:pPr>
    <w:rPr>
      <w:rFonts w:ascii="Calibri" w:eastAsia="Calibri" w:hAnsi="Calibri" w:cs="Arial"/>
      <w:b/>
      <w:smallCaps/>
      <w:color w:val="00558C"/>
      <w:sz w:val="24"/>
    </w:rPr>
  </w:style>
  <w:style w:type="paragraph" w:customStyle="1" w:styleId="AppendixHead4">
    <w:name w:val="Appendix Head 4"/>
    <w:basedOn w:val="AppendixHead3"/>
    <w:next w:val="BodyText"/>
    <w:qFormat/>
    <w:pPr>
      <w:numPr>
        <w:ilvl w:val="3"/>
        <w:numId w:val="0"/>
      </w:numPr>
    </w:pPr>
    <w:rPr>
      <w:smallCaps w:val="0"/>
      <w:sz w:val="22"/>
    </w:rPr>
  </w:style>
  <w:style w:type="paragraph" w:customStyle="1" w:styleId="AppendixHead5">
    <w:name w:val="Appendix Head 5"/>
    <w:basedOn w:val="AppendixHead4"/>
    <w:next w:val="BodyText"/>
    <w:qFormat/>
    <w:pPr>
      <w:numPr>
        <w:ilvl w:val="4"/>
      </w:numPr>
      <w:ind w:left="1701" w:hanging="1701"/>
    </w:pPr>
    <w:rPr>
      <w:b w:val="0"/>
    </w:rPr>
  </w:style>
  <w:style w:type="paragraph" w:customStyle="1" w:styleId="Reference">
    <w:name w:val="Reference"/>
    <w:basedOn w:val="Normal"/>
    <w:qFormat/>
    <w:pPr>
      <w:numPr>
        <w:numId w:val="16"/>
      </w:numPr>
      <w:spacing w:after="120"/>
    </w:pPr>
    <w:rPr>
      <w:rFonts w:ascii="Calibri" w:eastAsia="Times New Roman" w:hAnsi="Calibri" w:cs="Times New Roman"/>
      <w:szCs w:val="20"/>
      <w:lang w:eastAsia="en-US"/>
    </w:rPr>
  </w:style>
  <w:style w:type="paragraph" w:customStyle="1" w:styleId="AnnexHead2">
    <w:name w:val="Annex Head 2"/>
    <w:basedOn w:val="Annex"/>
    <w:next w:val="Heading1separationline"/>
    <w:qFormat/>
    <w:pPr>
      <w:numPr>
        <w:ilvl w:val="1"/>
        <w:numId w:val="0"/>
      </w:numPr>
      <w:spacing w:before="120" w:after="120"/>
    </w:pPr>
    <w:rPr>
      <w:rFonts w:eastAsia="Calibri"/>
      <w:bCs/>
    </w:rPr>
  </w:style>
  <w:style w:type="paragraph" w:customStyle="1" w:styleId="Quotationparagraph">
    <w:name w:val="Quotation paragraph"/>
    <w:basedOn w:val="BodyText"/>
    <w:qFormat/>
    <w:pPr>
      <w:suppressAutoHyphens/>
      <w:spacing w:before="120"/>
      <w:ind w:left="567" w:right="709"/>
    </w:pPr>
  </w:style>
  <w:style w:type="paragraph" w:customStyle="1" w:styleId="Revision8d3bf11e-afd3-46b4-bcd5-4deff501582f">
    <w:name w:val="Revision_8d3bf11e-afd3-46b4-bcd5-4deff501582f"/>
    <w:uiPriority w:val="99"/>
    <w:qFormat/>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s:customData xmlns="http://www.wps.cn/officeDocument/2013/wpsCustomData" xmlns:s="http://www.wps.cn/officeDocument/2013/wpsCustomData">
  <customSectProps/>
  <customShpExts>
    <customShpInfo spid="_x0000_s1026"/>
    <customShpInfo spid="_x0000_s1027"/>
    <customShpInfo spid="_x0000_s1025"/>
  </customShpExts>
</s:customDat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56C034-A852-425F-908B-B30599C0CE75}">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13BB4D18-177B-4068-AF7F-72A6D6F32199}">
  <ds:schemaRefs>
    <ds:schemaRef ds:uri="http://schemas.microsoft.com/sharepoint/v3/contenttype/forms"/>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D77E00BF-1C64-4134-BB4F-3265E1F12C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2899</Words>
  <Characters>18117</Characters>
  <Application>Microsoft Office Word</Application>
  <DocSecurity>0</DocSecurity>
  <Lines>150</Lines>
  <Paragraphs>41</Paragraphs>
  <ScaleCrop>false</ScaleCrop>
  <Company>微软中国</Company>
  <LinksUpToDate>false</LinksUpToDate>
  <CharactersWithSpaces>20975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309</cp:revision>
  <cp:lastPrinted>2020-12-21T07:05:00Z</cp:lastPrinted>
  <dcterms:created xsi:type="dcterms:W3CDTF">2023-12-26T01:13:00Z</dcterms:created>
  <dcterms:modified xsi:type="dcterms:W3CDTF">2025-08-24T13:54:00Z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ContentTypeId">
    <vt:lpwstr>0x010100FB4C6AB7F4ADAA4ABC48D93214FE8FD2</vt:lpwstr>
  </property>
  <property fmtid="{D5CDD505-2E9C-101B-9397-08002B2CF9AE}" pid="4" name="ICV">
    <vt:lpwstr>38FFF90BAA385C7FA2D89A68D7D516B1_43</vt:lpwstr>
  </property>
  <property fmtid="{D5CDD505-2E9C-101B-9397-08002B2CF9AE}" pid="5" name="KSOTemplateDocerSaveRecord">
    <vt:lpwstr>eyJoZGlkIjoiOTI2MzBjNDQzNDJmZGYyODljOWNjNTczNWM3OTlkOTQiLCJ1c2VySWQiOiI0ODk3ODk5NzkifQ==</vt:lpwstr>
  </property>
  <property fmtid="{D5CDD505-2E9C-101B-9397-08002B2CF9AE}" pid="6" name="MediaServiceImageTags">
    <vt:lpwstr/>
  </property>
</Properties>
</file>